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AB6D6" w14:textId="77777777" w:rsidR="005A5832" w:rsidRPr="00DE219A" w:rsidRDefault="00EB0DD0" w:rsidP="00EB0DD0">
      <w:pPr>
        <w:widowControl w:val="0"/>
        <w:pBdr>
          <w:top w:val="nil"/>
          <w:left w:val="nil"/>
          <w:bottom w:val="nil"/>
          <w:right w:val="nil"/>
          <w:between w:val="nil"/>
        </w:pBdr>
        <w:tabs>
          <w:tab w:val="left" w:pos="567"/>
          <w:tab w:val="left" w:pos="851"/>
        </w:tabs>
        <w:jc w:val="center"/>
        <w:rPr>
          <w:rFonts w:ascii="Tahoma" w:hAnsi="Tahoma" w:cs="Tahoma"/>
          <w:caps/>
          <w:sz w:val="22"/>
          <w:szCs w:val="22"/>
        </w:rPr>
      </w:pPr>
      <w:bookmarkStart w:id="0" w:name="_Hlk160534192"/>
      <w:r w:rsidRPr="00DE219A">
        <w:rPr>
          <w:rFonts w:ascii="Tahoma" w:hAnsi="Tahoma" w:cs="Tahoma"/>
          <w:b/>
          <w:caps/>
          <w:sz w:val="22"/>
          <w:szCs w:val="22"/>
        </w:rPr>
        <w:t>P</w:t>
      </w:r>
      <w:r w:rsidR="00A10867" w:rsidRPr="00DE219A">
        <w:rPr>
          <w:rFonts w:ascii="Tahoma" w:hAnsi="Tahoma" w:cs="Tahoma"/>
          <w:b/>
          <w:caps/>
          <w:sz w:val="22"/>
          <w:szCs w:val="22"/>
        </w:rPr>
        <w:t xml:space="preserve">rekių pirkimo-pardavimo sutarties </w:t>
      </w:r>
      <w:r w:rsidR="00A10867" w:rsidRPr="00DE219A">
        <w:rPr>
          <w:rFonts w:ascii="Tahoma" w:hAnsi="Tahoma" w:cs="Tahoma"/>
          <w:b/>
          <w:bCs/>
          <w:caps/>
          <w:sz w:val="22"/>
          <w:szCs w:val="22"/>
        </w:rPr>
        <w:t>Specialiosios</w:t>
      </w:r>
      <w:r w:rsidR="00A10867" w:rsidRPr="00DE219A">
        <w:rPr>
          <w:rFonts w:ascii="Tahoma" w:hAnsi="Tahoma" w:cs="Tahoma"/>
          <w:b/>
          <w:caps/>
          <w:sz w:val="22"/>
          <w:szCs w:val="22"/>
        </w:rPr>
        <w:t xml:space="preserve"> sąlygos</w:t>
      </w:r>
      <w:r w:rsidR="00A10867" w:rsidRPr="00DE219A">
        <w:rPr>
          <w:rFonts w:ascii="Tahoma" w:hAnsi="Tahoma" w:cs="Tahoma"/>
          <w:caps/>
          <w:sz w:val="22"/>
          <w:szCs w:val="22"/>
        </w:rPr>
        <w:t xml:space="preserve"> </w:t>
      </w:r>
    </w:p>
    <w:p w14:paraId="4BF50CE1" w14:textId="77777777" w:rsidR="005A5832" w:rsidRPr="00DE219A" w:rsidRDefault="005A5832">
      <w:pPr>
        <w:jc w:val="cente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58"/>
        <w:gridCol w:w="1510"/>
        <w:gridCol w:w="721"/>
        <w:gridCol w:w="555"/>
        <w:gridCol w:w="142"/>
        <w:gridCol w:w="4110"/>
        <w:gridCol w:w="25"/>
      </w:tblGrid>
      <w:tr w:rsidR="00F9264B" w:rsidRPr="00DE219A" w14:paraId="345F9C6F" w14:textId="77777777" w:rsidTr="00971392">
        <w:tc>
          <w:tcPr>
            <w:tcW w:w="1959" w:type="dxa"/>
            <w:vAlign w:val="center"/>
          </w:tcPr>
          <w:p w14:paraId="12FBE51D" w14:textId="77777777" w:rsidR="00F9264B" w:rsidRPr="00DE219A" w:rsidRDefault="00F9264B" w:rsidP="007D7B52">
            <w:pPr>
              <w:rPr>
                <w:rFonts w:ascii="Tahoma" w:hAnsi="Tahoma" w:cs="Tahoma"/>
                <w:b/>
                <w:bCs/>
                <w:kern w:val="2"/>
                <w:sz w:val="22"/>
                <w:szCs w:val="22"/>
              </w:rPr>
            </w:pPr>
            <w:r w:rsidRPr="00DE219A">
              <w:rPr>
                <w:rFonts w:ascii="Tahoma" w:hAnsi="Tahoma" w:cs="Tahoma"/>
                <w:b/>
                <w:bCs/>
                <w:kern w:val="2"/>
                <w:sz w:val="22"/>
                <w:szCs w:val="22"/>
              </w:rPr>
              <w:t>Sutarties pavadinimas</w:t>
            </w:r>
          </w:p>
        </w:tc>
        <w:tc>
          <w:tcPr>
            <w:tcW w:w="7821" w:type="dxa"/>
            <w:gridSpan w:val="7"/>
            <w:vAlign w:val="center"/>
          </w:tcPr>
          <w:p w14:paraId="6491470D" w14:textId="1CCBE1B6" w:rsidR="007D7B52" w:rsidRPr="00DE219A" w:rsidRDefault="00636CE8" w:rsidP="007D7B52">
            <w:pPr>
              <w:rPr>
                <w:rFonts w:ascii="Tahoma" w:hAnsi="Tahoma" w:cs="Tahoma"/>
                <w:sz w:val="22"/>
                <w:szCs w:val="22"/>
              </w:rPr>
            </w:pPr>
            <w:permStart w:id="1289103163" w:edGrp="everyone"/>
            <w:r>
              <w:rPr>
                <w:rFonts w:ascii="Tahoma" w:hAnsi="Tahoma" w:cs="Tahoma"/>
                <w:sz w:val="22"/>
                <w:szCs w:val="22"/>
              </w:rPr>
              <w:t>Daugiafunkcinių įrenginių nuoma, jų priežiūra, remonto ir eksploatacinių medžiagų tiekimas</w:t>
            </w:r>
            <w:permEnd w:id="1289103163"/>
          </w:p>
        </w:tc>
      </w:tr>
      <w:tr w:rsidR="005A5832" w:rsidRPr="00DE219A" w14:paraId="5D51DD37" w14:textId="77777777" w:rsidTr="00971392">
        <w:tc>
          <w:tcPr>
            <w:tcW w:w="9780" w:type="dxa"/>
            <w:gridSpan w:val="8"/>
          </w:tcPr>
          <w:p w14:paraId="0FD4446E"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1. SUTARTIES ŠALYS</w:t>
            </w:r>
          </w:p>
        </w:tc>
      </w:tr>
      <w:tr w:rsidR="005A5832" w:rsidRPr="00DE219A" w14:paraId="72488C61" w14:textId="77777777" w:rsidTr="00971392">
        <w:tc>
          <w:tcPr>
            <w:tcW w:w="1959" w:type="dxa"/>
            <w:vMerge w:val="restart"/>
            <w:vAlign w:val="center"/>
          </w:tcPr>
          <w:p w14:paraId="722A1274" w14:textId="77777777"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1.1. Pirkėjas</w:t>
            </w:r>
          </w:p>
        </w:tc>
        <w:tc>
          <w:tcPr>
            <w:tcW w:w="3544" w:type="dxa"/>
            <w:gridSpan w:val="4"/>
            <w:vAlign w:val="center"/>
          </w:tcPr>
          <w:p w14:paraId="5312F15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 Pavadinimas</w:t>
            </w:r>
          </w:p>
        </w:tc>
        <w:tc>
          <w:tcPr>
            <w:tcW w:w="4277" w:type="dxa"/>
            <w:gridSpan w:val="3"/>
            <w:vAlign w:val="center"/>
          </w:tcPr>
          <w:p w14:paraId="18C2552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Valstybės įmonė Registrų centras</w:t>
            </w:r>
          </w:p>
        </w:tc>
      </w:tr>
      <w:tr w:rsidR="005A5832" w:rsidRPr="00DE219A" w14:paraId="47ECD6E4" w14:textId="77777777" w:rsidTr="00971392">
        <w:tc>
          <w:tcPr>
            <w:tcW w:w="1959" w:type="dxa"/>
            <w:vMerge/>
            <w:vAlign w:val="center"/>
          </w:tcPr>
          <w:p w14:paraId="643E6AAF" w14:textId="77777777" w:rsidR="005A5832" w:rsidRPr="00DE219A" w:rsidRDefault="005A5832" w:rsidP="007D7B52">
            <w:pPr>
              <w:rPr>
                <w:rFonts w:ascii="Tahoma" w:hAnsi="Tahoma" w:cs="Tahoma"/>
                <w:kern w:val="2"/>
                <w:sz w:val="22"/>
                <w:szCs w:val="22"/>
              </w:rPr>
            </w:pPr>
          </w:p>
        </w:tc>
        <w:tc>
          <w:tcPr>
            <w:tcW w:w="3544" w:type="dxa"/>
            <w:gridSpan w:val="4"/>
            <w:vAlign w:val="center"/>
          </w:tcPr>
          <w:p w14:paraId="498FA8B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1.1.2. Juridinio asmens kodas</w:t>
            </w:r>
          </w:p>
        </w:tc>
        <w:tc>
          <w:tcPr>
            <w:tcW w:w="4277" w:type="dxa"/>
            <w:gridSpan w:val="3"/>
            <w:vAlign w:val="center"/>
          </w:tcPr>
          <w:p w14:paraId="274973D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124110246</w:t>
            </w:r>
          </w:p>
        </w:tc>
      </w:tr>
      <w:tr w:rsidR="005A5832" w:rsidRPr="00DE219A" w14:paraId="273A6773" w14:textId="77777777" w:rsidTr="00971392">
        <w:tc>
          <w:tcPr>
            <w:tcW w:w="1959" w:type="dxa"/>
            <w:vMerge/>
            <w:vAlign w:val="center"/>
          </w:tcPr>
          <w:p w14:paraId="63FCCAF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403FD6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1.1.3. Adresas</w:t>
            </w:r>
          </w:p>
        </w:tc>
        <w:tc>
          <w:tcPr>
            <w:tcW w:w="4277" w:type="dxa"/>
            <w:gridSpan w:val="3"/>
            <w:vAlign w:val="center"/>
          </w:tcPr>
          <w:p w14:paraId="581E8DFF" w14:textId="5B107F27" w:rsidR="005A5832" w:rsidRPr="00DE219A" w:rsidRDefault="00CB3C13" w:rsidP="007D7B52">
            <w:pPr>
              <w:jc w:val="center"/>
              <w:rPr>
                <w:rFonts w:ascii="Tahoma" w:hAnsi="Tahoma" w:cs="Tahoma"/>
                <w:kern w:val="2"/>
                <w:sz w:val="22"/>
                <w:szCs w:val="22"/>
              </w:rPr>
            </w:pPr>
            <w:r w:rsidRPr="00CB3C13">
              <w:rPr>
                <w:rFonts w:ascii="Tahoma" w:hAnsi="Tahoma" w:cs="Tahoma"/>
                <w:kern w:val="2"/>
                <w:sz w:val="22"/>
                <w:szCs w:val="22"/>
              </w:rPr>
              <w:t>Studentų g. 39, LT-08106 Vilnius</w:t>
            </w:r>
          </w:p>
        </w:tc>
      </w:tr>
      <w:tr w:rsidR="005A5832" w:rsidRPr="00DE219A" w14:paraId="520AE4E6" w14:textId="77777777" w:rsidTr="00971392">
        <w:tc>
          <w:tcPr>
            <w:tcW w:w="1959" w:type="dxa"/>
            <w:vMerge/>
            <w:vAlign w:val="center"/>
          </w:tcPr>
          <w:p w14:paraId="069F6B44" w14:textId="77777777" w:rsidR="005A5832" w:rsidRPr="00DE219A" w:rsidRDefault="005A5832" w:rsidP="007D7B52">
            <w:pPr>
              <w:rPr>
                <w:rFonts w:ascii="Tahoma" w:hAnsi="Tahoma" w:cs="Tahoma"/>
                <w:kern w:val="2"/>
                <w:sz w:val="22"/>
                <w:szCs w:val="22"/>
              </w:rPr>
            </w:pPr>
          </w:p>
        </w:tc>
        <w:tc>
          <w:tcPr>
            <w:tcW w:w="3544" w:type="dxa"/>
            <w:gridSpan w:val="4"/>
            <w:vAlign w:val="center"/>
          </w:tcPr>
          <w:p w14:paraId="2CE2C3EE"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1.1.4. PVM mokėtojo kodas</w:t>
            </w:r>
          </w:p>
        </w:tc>
        <w:tc>
          <w:tcPr>
            <w:tcW w:w="4277" w:type="dxa"/>
            <w:gridSpan w:val="3"/>
            <w:vAlign w:val="center"/>
          </w:tcPr>
          <w:p w14:paraId="12834C1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LT241102419</w:t>
            </w:r>
          </w:p>
        </w:tc>
      </w:tr>
      <w:tr w:rsidR="005A5832" w:rsidRPr="00DE219A" w14:paraId="2A42F949" w14:textId="77777777" w:rsidTr="00971392">
        <w:tc>
          <w:tcPr>
            <w:tcW w:w="1959" w:type="dxa"/>
            <w:vMerge/>
            <w:vAlign w:val="center"/>
          </w:tcPr>
          <w:p w14:paraId="06FC1D88" w14:textId="77777777" w:rsidR="005A5832" w:rsidRPr="00DE219A" w:rsidRDefault="005A5832" w:rsidP="007D7B52">
            <w:pPr>
              <w:rPr>
                <w:rFonts w:ascii="Tahoma" w:hAnsi="Tahoma" w:cs="Tahoma"/>
                <w:kern w:val="2"/>
                <w:sz w:val="22"/>
                <w:szCs w:val="22"/>
              </w:rPr>
            </w:pPr>
          </w:p>
        </w:tc>
        <w:tc>
          <w:tcPr>
            <w:tcW w:w="3544" w:type="dxa"/>
            <w:gridSpan w:val="4"/>
            <w:vAlign w:val="center"/>
          </w:tcPr>
          <w:p w14:paraId="110592F2"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1.1.5. Atsiskaitomoji sąskaita</w:t>
            </w:r>
          </w:p>
        </w:tc>
        <w:tc>
          <w:tcPr>
            <w:tcW w:w="4277" w:type="dxa"/>
            <w:gridSpan w:val="3"/>
            <w:vAlign w:val="center"/>
          </w:tcPr>
          <w:p w14:paraId="1DE30BA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LT94 4010 0424 0005 0387</w:t>
            </w:r>
          </w:p>
        </w:tc>
      </w:tr>
      <w:tr w:rsidR="00EB0DD0" w:rsidRPr="00DE219A" w14:paraId="523B7CC4" w14:textId="77777777" w:rsidTr="00971392">
        <w:tc>
          <w:tcPr>
            <w:tcW w:w="1959" w:type="dxa"/>
            <w:vMerge/>
            <w:vAlign w:val="center"/>
          </w:tcPr>
          <w:p w14:paraId="66622369" w14:textId="77777777" w:rsidR="00EB0DD0" w:rsidRPr="00DE219A" w:rsidRDefault="00EB0DD0" w:rsidP="007D7B52">
            <w:pPr>
              <w:rPr>
                <w:rFonts w:ascii="Tahoma" w:hAnsi="Tahoma" w:cs="Tahoma"/>
                <w:kern w:val="2"/>
                <w:sz w:val="22"/>
                <w:szCs w:val="22"/>
              </w:rPr>
            </w:pPr>
          </w:p>
        </w:tc>
        <w:tc>
          <w:tcPr>
            <w:tcW w:w="3544" w:type="dxa"/>
            <w:gridSpan w:val="4"/>
            <w:vAlign w:val="center"/>
          </w:tcPr>
          <w:p w14:paraId="5DF54E55" w14:textId="648B5BD0" w:rsidR="00EB0DD0" w:rsidRPr="00DE219A" w:rsidRDefault="00EB0DD0" w:rsidP="007D7B52">
            <w:pPr>
              <w:rPr>
                <w:rFonts w:ascii="Tahoma" w:hAnsi="Tahoma" w:cs="Tahoma"/>
                <w:kern w:val="2"/>
                <w:sz w:val="22"/>
                <w:szCs w:val="22"/>
              </w:rPr>
            </w:pPr>
            <w:r w:rsidRPr="00DE219A">
              <w:rPr>
                <w:rFonts w:ascii="Tahoma" w:hAnsi="Tahoma" w:cs="Tahoma"/>
                <w:kern w:val="2"/>
                <w:sz w:val="22"/>
                <w:szCs w:val="22"/>
              </w:rPr>
              <w:t>1.1.</w:t>
            </w:r>
            <w:r w:rsidRPr="00DE219A">
              <w:rPr>
                <w:rFonts w:ascii="Tahoma" w:hAnsi="Tahoma" w:cs="Tahoma"/>
                <w:kern w:val="2"/>
                <w:sz w:val="22"/>
                <w:szCs w:val="22"/>
                <w:lang w:val="en-US"/>
              </w:rPr>
              <w:t>6</w:t>
            </w:r>
            <w:r w:rsidRPr="00DE219A">
              <w:rPr>
                <w:rFonts w:ascii="Tahoma" w:hAnsi="Tahoma" w:cs="Tahoma"/>
                <w:kern w:val="2"/>
                <w:sz w:val="22"/>
                <w:szCs w:val="22"/>
              </w:rPr>
              <w:t>.</w:t>
            </w:r>
            <w:r w:rsidR="007D7B52" w:rsidRPr="00DE219A">
              <w:rPr>
                <w:rFonts w:ascii="Tahoma" w:hAnsi="Tahoma" w:cs="Tahoma"/>
                <w:kern w:val="2"/>
                <w:sz w:val="22"/>
                <w:szCs w:val="22"/>
              </w:rPr>
              <w:t xml:space="preserve"> </w:t>
            </w:r>
            <w:r w:rsidRPr="00DE219A">
              <w:rPr>
                <w:rFonts w:ascii="Tahoma" w:hAnsi="Tahoma" w:cs="Tahoma"/>
                <w:kern w:val="2"/>
                <w:sz w:val="22"/>
                <w:szCs w:val="22"/>
              </w:rPr>
              <w:t>Depozitinė banko sąskaita</w:t>
            </w:r>
          </w:p>
        </w:tc>
        <w:tc>
          <w:tcPr>
            <w:tcW w:w="4277" w:type="dxa"/>
            <w:gridSpan w:val="3"/>
            <w:vAlign w:val="center"/>
          </w:tcPr>
          <w:p w14:paraId="26CAEEE5" w14:textId="77777777" w:rsidR="00EB0DD0"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LT14 7300 0101 3363 7868</w:t>
            </w:r>
          </w:p>
        </w:tc>
      </w:tr>
      <w:tr w:rsidR="005A5832" w:rsidRPr="00DE219A" w14:paraId="1DB5CFA3" w14:textId="77777777" w:rsidTr="00971392">
        <w:tc>
          <w:tcPr>
            <w:tcW w:w="1959" w:type="dxa"/>
            <w:vMerge/>
            <w:vAlign w:val="center"/>
          </w:tcPr>
          <w:p w14:paraId="4F2E402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3C60B113" w14:textId="75AC76BD"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7</w:t>
            </w:r>
            <w:r w:rsidRPr="00DE219A">
              <w:rPr>
                <w:rFonts w:ascii="Tahoma" w:hAnsi="Tahoma" w:cs="Tahoma"/>
                <w:kern w:val="2"/>
                <w:sz w:val="22"/>
                <w:szCs w:val="22"/>
              </w:rPr>
              <w:t>. Bankas, banko kodas</w:t>
            </w:r>
          </w:p>
        </w:tc>
        <w:tc>
          <w:tcPr>
            <w:tcW w:w="4277" w:type="dxa"/>
            <w:gridSpan w:val="3"/>
            <w:vAlign w:val="center"/>
          </w:tcPr>
          <w:p w14:paraId="6475FE9E"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Luminor Bank AS Lietuvos skyrius, banko kodas 40100</w:t>
            </w:r>
          </w:p>
        </w:tc>
      </w:tr>
      <w:tr w:rsidR="005A5832" w:rsidRPr="00DE219A" w14:paraId="598F544E" w14:textId="77777777" w:rsidTr="00971392">
        <w:tc>
          <w:tcPr>
            <w:tcW w:w="1959" w:type="dxa"/>
            <w:vMerge/>
            <w:vAlign w:val="center"/>
          </w:tcPr>
          <w:p w14:paraId="62EB6AB1"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C68F744" w14:textId="74541762"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8</w:t>
            </w:r>
            <w:r w:rsidRPr="00DE219A">
              <w:rPr>
                <w:rFonts w:ascii="Tahoma" w:hAnsi="Tahoma" w:cs="Tahoma"/>
                <w:kern w:val="2"/>
                <w:sz w:val="22"/>
                <w:szCs w:val="22"/>
              </w:rPr>
              <w:t>. Telefonas</w:t>
            </w:r>
          </w:p>
        </w:tc>
        <w:tc>
          <w:tcPr>
            <w:tcW w:w="4277" w:type="dxa"/>
            <w:gridSpan w:val="3"/>
            <w:vAlign w:val="center"/>
          </w:tcPr>
          <w:p w14:paraId="61E2EC47" w14:textId="2BAE8F5A" w:rsidR="005A5832" w:rsidRPr="00DE219A" w:rsidRDefault="00A1331C" w:rsidP="007D7B52">
            <w:pPr>
              <w:jc w:val="center"/>
              <w:rPr>
                <w:rFonts w:ascii="Tahoma" w:hAnsi="Tahoma" w:cs="Tahoma"/>
                <w:kern w:val="2"/>
                <w:sz w:val="22"/>
                <w:szCs w:val="22"/>
              </w:rPr>
            </w:pPr>
            <w:r w:rsidRPr="00DE219A">
              <w:rPr>
                <w:rFonts w:ascii="Tahoma" w:hAnsi="Tahoma" w:cs="Tahoma"/>
                <w:kern w:val="2"/>
                <w:sz w:val="22"/>
                <w:szCs w:val="22"/>
              </w:rPr>
              <w:t>+370</w:t>
            </w:r>
            <w:r w:rsidR="00EB0DD0" w:rsidRPr="00DE219A">
              <w:rPr>
                <w:rFonts w:ascii="Tahoma" w:hAnsi="Tahoma" w:cs="Tahoma"/>
                <w:kern w:val="2"/>
                <w:sz w:val="22"/>
                <w:szCs w:val="22"/>
              </w:rPr>
              <w:t xml:space="preserve"> 5 268 8262</w:t>
            </w:r>
          </w:p>
        </w:tc>
      </w:tr>
      <w:tr w:rsidR="005A5832" w:rsidRPr="00DE219A" w14:paraId="4B5E0951" w14:textId="77777777" w:rsidTr="00971392">
        <w:tc>
          <w:tcPr>
            <w:tcW w:w="1959" w:type="dxa"/>
            <w:vMerge/>
            <w:vAlign w:val="center"/>
          </w:tcPr>
          <w:p w14:paraId="6AA21F7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689EA825" w14:textId="59120C00"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9</w:t>
            </w:r>
            <w:r w:rsidRPr="00DE219A">
              <w:rPr>
                <w:rFonts w:ascii="Tahoma" w:hAnsi="Tahoma" w:cs="Tahoma"/>
                <w:kern w:val="2"/>
                <w:sz w:val="22"/>
                <w:szCs w:val="22"/>
              </w:rPr>
              <w:t>. El. paštas</w:t>
            </w:r>
          </w:p>
        </w:tc>
        <w:tc>
          <w:tcPr>
            <w:tcW w:w="4277" w:type="dxa"/>
            <w:gridSpan w:val="3"/>
            <w:vAlign w:val="center"/>
          </w:tcPr>
          <w:p w14:paraId="29A573F3"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info@registrucentras.lt</w:t>
            </w:r>
          </w:p>
        </w:tc>
      </w:tr>
      <w:tr w:rsidR="005A5832" w:rsidRPr="00DE219A" w14:paraId="22432348" w14:textId="77777777" w:rsidTr="00971392">
        <w:tc>
          <w:tcPr>
            <w:tcW w:w="1959" w:type="dxa"/>
            <w:vMerge/>
            <w:vAlign w:val="center"/>
          </w:tcPr>
          <w:p w14:paraId="719852A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BA8800D" w14:textId="24635084"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10</w:t>
            </w:r>
            <w:r w:rsidRPr="00DE219A">
              <w:rPr>
                <w:rFonts w:ascii="Tahoma" w:hAnsi="Tahoma" w:cs="Tahoma"/>
                <w:kern w:val="2"/>
                <w:sz w:val="22"/>
                <w:szCs w:val="22"/>
              </w:rPr>
              <w:t>. Šalies atstovas</w:t>
            </w:r>
          </w:p>
        </w:tc>
        <w:tc>
          <w:tcPr>
            <w:tcW w:w="4277" w:type="dxa"/>
            <w:gridSpan w:val="3"/>
            <w:vAlign w:val="center"/>
          </w:tcPr>
          <w:p w14:paraId="0A455E66" w14:textId="77777777" w:rsidR="005A5832" w:rsidRPr="00DE219A" w:rsidRDefault="00780377" w:rsidP="007D7B52">
            <w:pPr>
              <w:jc w:val="center"/>
              <w:rPr>
                <w:rFonts w:ascii="Tahoma" w:hAnsi="Tahoma" w:cs="Tahoma"/>
                <w:kern w:val="2"/>
                <w:sz w:val="22"/>
                <w:szCs w:val="22"/>
              </w:rPr>
            </w:pPr>
            <w:sdt>
              <w:sdtPr>
                <w:rPr>
                  <w:rFonts w:ascii="Tahoma" w:hAnsi="Tahoma" w:cs="Tahoma"/>
                  <w:sz w:val="22"/>
                  <w:szCs w:val="22"/>
                </w:rPr>
                <w:id w:val="722637023"/>
                <w:placeholder>
                  <w:docPart w:val="6393E4EC576248C68F08ACAA0B0C5B9A"/>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permStart w:id="1593134901" w:edGrp="everyone"/>
                <w:r w:rsidR="00EB0DD0" w:rsidRPr="00DE219A">
                  <w:rPr>
                    <w:rFonts w:ascii="Tahoma" w:hAnsi="Tahoma" w:cs="Tahoma"/>
                    <w:sz w:val="22"/>
                    <w:szCs w:val="22"/>
                  </w:rPr>
                  <w:t>Choose an item.</w:t>
                </w:r>
                <w:permEnd w:id="1593134901"/>
              </w:sdtContent>
            </w:sdt>
          </w:p>
        </w:tc>
      </w:tr>
      <w:tr w:rsidR="005A5832" w:rsidRPr="00DE219A" w14:paraId="3350A16C" w14:textId="77777777" w:rsidTr="00971392">
        <w:tc>
          <w:tcPr>
            <w:tcW w:w="1959" w:type="dxa"/>
            <w:vMerge/>
            <w:vAlign w:val="center"/>
          </w:tcPr>
          <w:p w14:paraId="04AD4BCA" w14:textId="77777777" w:rsidR="005A5832" w:rsidRPr="00DE219A" w:rsidRDefault="005A5832" w:rsidP="007D7B52">
            <w:pPr>
              <w:rPr>
                <w:rFonts w:ascii="Tahoma" w:hAnsi="Tahoma" w:cs="Tahoma"/>
                <w:kern w:val="2"/>
                <w:sz w:val="22"/>
                <w:szCs w:val="22"/>
              </w:rPr>
            </w:pPr>
          </w:p>
        </w:tc>
        <w:tc>
          <w:tcPr>
            <w:tcW w:w="3544" w:type="dxa"/>
            <w:gridSpan w:val="4"/>
            <w:vAlign w:val="center"/>
          </w:tcPr>
          <w:p w14:paraId="07413491" w14:textId="11149CBE"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w:t>
            </w:r>
            <w:r w:rsidR="00EB0DD0" w:rsidRPr="00DE219A">
              <w:rPr>
                <w:rFonts w:ascii="Tahoma" w:hAnsi="Tahoma" w:cs="Tahoma"/>
                <w:kern w:val="2"/>
                <w:sz w:val="22"/>
                <w:szCs w:val="22"/>
              </w:rPr>
              <w:t>1</w:t>
            </w:r>
            <w:r w:rsidRPr="00DE219A">
              <w:rPr>
                <w:rFonts w:ascii="Tahoma" w:hAnsi="Tahoma" w:cs="Tahoma"/>
                <w:kern w:val="2"/>
                <w:sz w:val="22"/>
                <w:szCs w:val="22"/>
              </w:rPr>
              <w:t>. Atstovavimo pagrindas</w:t>
            </w:r>
          </w:p>
        </w:tc>
        <w:tc>
          <w:tcPr>
            <w:tcW w:w="4277" w:type="dxa"/>
            <w:gridSpan w:val="3"/>
            <w:vAlign w:val="center"/>
          </w:tcPr>
          <w:p w14:paraId="6B8A4A48" w14:textId="77777777" w:rsidR="005A5832" w:rsidRPr="00DE219A" w:rsidRDefault="00780377" w:rsidP="007D7B52">
            <w:pPr>
              <w:jc w:val="center"/>
              <w:rPr>
                <w:rFonts w:ascii="Tahoma" w:hAnsi="Tahoma" w:cs="Tahoma"/>
                <w:kern w:val="2"/>
                <w:sz w:val="22"/>
                <w:szCs w:val="22"/>
              </w:rPr>
            </w:pPr>
            <w:sdt>
              <w:sdtPr>
                <w:rPr>
                  <w:rFonts w:ascii="Tahoma" w:hAnsi="Tahoma" w:cs="Tahoma"/>
                  <w:sz w:val="22"/>
                  <w:szCs w:val="22"/>
                </w:rPr>
                <w:id w:val="-790900006"/>
                <w:placeholder>
                  <w:docPart w:val="1CD7C3254DB74359873D0DAB660A7E2A"/>
                </w:placeholder>
                <w:showingPlcHdr/>
                <w:dropDownList>
                  <w:listItem w:displayText="Imonės įstatai" w:value="Imonės įstatai"/>
                  <w:listItem w:displayText="Valstybės įmonės Registrų centro generalinio direktoriaus 2024-01-03 įgaliojimas Nr. F5-1 (1.13 E)" w:value="Valstybės įmonės Registrų centro generalinio direktoriaus 2024-01-03 įgaliojimas Nr. F5-1 (1.13 E)"/>
                  <w:listItem w:displayText="Valstybės įmonės Registrų centro generalinio direktoriaus 2024-07-05 įgaliojimas Nr. F5-35 (1.13 E)" w:value="Valstybės įmonės Registrų centro generalinio direktoriaus 2024-07-05 įgaliojimas Nr. F5-35 (1.13 E)"/>
                </w:dropDownList>
              </w:sdtPr>
              <w:sdtEndPr/>
              <w:sdtContent>
                <w:permStart w:id="2129473134" w:edGrp="everyone"/>
                <w:r w:rsidR="00EB0DD0" w:rsidRPr="00DE219A">
                  <w:rPr>
                    <w:rFonts w:ascii="Tahoma" w:hAnsi="Tahoma" w:cs="Tahoma"/>
                    <w:sz w:val="22"/>
                    <w:szCs w:val="22"/>
                  </w:rPr>
                  <w:t>Choose an item.</w:t>
                </w:r>
                <w:permEnd w:id="2129473134"/>
              </w:sdtContent>
            </w:sdt>
          </w:p>
        </w:tc>
      </w:tr>
      <w:tr w:rsidR="005A5832" w:rsidRPr="00DE219A" w14:paraId="70CF65FC" w14:textId="77777777" w:rsidTr="00971392">
        <w:tc>
          <w:tcPr>
            <w:tcW w:w="1959" w:type="dxa"/>
            <w:vMerge w:val="restart"/>
            <w:vAlign w:val="center"/>
          </w:tcPr>
          <w:p w14:paraId="2D1B4996" w14:textId="10DE48AD"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1.2. Tiekėjas</w:t>
            </w:r>
          </w:p>
        </w:tc>
        <w:tc>
          <w:tcPr>
            <w:tcW w:w="3544" w:type="dxa"/>
            <w:gridSpan w:val="4"/>
            <w:vAlign w:val="center"/>
          </w:tcPr>
          <w:p w14:paraId="0AE2D6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 Pavadinimas</w:t>
            </w:r>
          </w:p>
        </w:tc>
        <w:tc>
          <w:tcPr>
            <w:tcW w:w="4277" w:type="dxa"/>
            <w:gridSpan w:val="3"/>
            <w:vAlign w:val="center"/>
          </w:tcPr>
          <w:p w14:paraId="3B4568B9" w14:textId="5D364F61" w:rsidR="005A5832" w:rsidRPr="00DE219A" w:rsidRDefault="001E2F37" w:rsidP="007D7B52">
            <w:pPr>
              <w:jc w:val="center"/>
              <w:rPr>
                <w:rFonts w:ascii="Tahoma" w:hAnsi="Tahoma" w:cs="Tahoma"/>
                <w:kern w:val="2"/>
                <w:sz w:val="22"/>
                <w:szCs w:val="22"/>
              </w:rPr>
            </w:pPr>
            <w:permStart w:id="1882732780" w:edGrp="everyone"/>
            <w:r w:rsidRPr="00DE219A">
              <w:rPr>
                <w:rFonts w:ascii="Tahoma" w:hAnsi="Tahoma" w:cs="Tahoma"/>
                <w:sz w:val="22"/>
                <w:szCs w:val="22"/>
              </w:rPr>
              <w:t>Į</w:t>
            </w:r>
            <w:r w:rsidR="00E43CB8" w:rsidRPr="00DE219A">
              <w:rPr>
                <w:rFonts w:ascii="Tahoma" w:hAnsi="Tahoma" w:cs="Tahoma"/>
                <w:sz w:val="22"/>
                <w:szCs w:val="22"/>
              </w:rPr>
              <w:t>rašyti</w:t>
            </w:r>
            <w:permEnd w:id="1882732780"/>
          </w:p>
        </w:tc>
      </w:tr>
      <w:tr w:rsidR="005A5832" w:rsidRPr="00DE219A" w14:paraId="767A4B5D" w14:textId="77777777" w:rsidTr="00971392">
        <w:tc>
          <w:tcPr>
            <w:tcW w:w="1959" w:type="dxa"/>
            <w:vMerge/>
          </w:tcPr>
          <w:p w14:paraId="5F885A26" w14:textId="77777777" w:rsidR="005A5832" w:rsidRPr="00DE219A" w:rsidRDefault="005A5832">
            <w:pPr>
              <w:rPr>
                <w:rFonts w:ascii="Tahoma" w:hAnsi="Tahoma" w:cs="Tahoma"/>
                <w:b/>
                <w:bCs/>
                <w:kern w:val="2"/>
                <w:sz w:val="22"/>
                <w:szCs w:val="22"/>
              </w:rPr>
            </w:pPr>
          </w:p>
        </w:tc>
        <w:tc>
          <w:tcPr>
            <w:tcW w:w="3544" w:type="dxa"/>
            <w:gridSpan w:val="4"/>
            <w:vAlign w:val="center"/>
          </w:tcPr>
          <w:p w14:paraId="0CF749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1.2.2. Juridinio asmens kodas</w:t>
            </w:r>
          </w:p>
        </w:tc>
        <w:tc>
          <w:tcPr>
            <w:tcW w:w="4277" w:type="dxa"/>
            <w:gridSpan w:val="3"/>
            <w:vAlign w:val="center"/>
          </w:tcPr>
          <w:p w14:paraId="05C52071" w14:textId="21F26D19" w:rsidR="005A5832" w:rsidRPr="00DE219A" w:rsidRDefault="001E2F37" w:rsidP="007D7B52">
            <w:pPr>
              <w:jc w:val="center"/>
              <w:rPr>
                <w:rFonts w:ascii="Tahoma" w:hAnsi="Tahoma" w:cs="Tahoma"/>
                <w:kern w:val="2"/>
                <w:sz w:val="22"/>
                <w:szCs w:val="22"/>
              </w:rPr>
            </w:pPr>
            <w:permStart w:id="599675396" w:edGrp="everyone"/>
            <w:r w:rsidRPr="00DE219A">
              <w:rPr>
                <w:rFonts w:ascii="Tahoma" w:hAnsi="Tahoma" w:cs="Tahoma"/>
                <w:sz w:val="22"/>
                <w:szCs w:val="22"/>
              </w:rPr>
              <w:t>Į</w:t>
            </w:r>
            <w:r w:rsidR="00E43CB8" w:rsidRPr="00DE219A">
              <w:rPr>
                <w:rFonts w:ascii="Tahoma" w:hAnsi="Tahoma" w:cs="Tahoma"/>
                <w:sz w:val="22"/>
                <w:szCs w:val="22"/>
              </w:rPr>
              <w:t>rašyti</w:t>
            </w:r>
            <w:permEnd w:id="599675396"/>
          </w:p>
        </w:tc>
      </w:tr>
      <w:tr w:rsidR="005A5832" w:rsidRPr="00DE219A" w14:paraId="556C3574" w14:textId="77777777" w:rsidTr="00971392">
        <w:tc>
          <w:tcPr>
            <w:tcW w:w="1959" w:type="dxa"/>
            <w:vMerge/>
          </w:tcPr>
          <w:p w14:paraId="4CAA3774" w14:textId="77777777" w:rsidR="005A5832" w:rsidRPr="00DE219A" w:rsidRDefault="005A5832">
            <w:pPr>
              <w:rPr>
                <w:rFonts w:ascii="Tahoma" w:hAnsi="Tahoma" w:cs="Tahoma"/>
                <w:b/>
                <w:bCs/>
                <w:kern w:val="2"/>
                <w:sz w:val="22"/>
                <w:szCs w:val="22"/>
              </w:rPr>
            </w:pPr>
          </w:p>
        </w:tc>
        <w:tc>
          <w:tcPr>
            <w:tcW w:w="3544" w:type="dxa"/>
            <w:gridSpan w:val="4"/>
            <w:vAlign w:val="center"/>
          </w:tcPr>
          <w:p w14:paraId="391E42F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1.2.3. Adresas</w:t>
            </w:r>
          </w:p>
        </w:tc>
        <w:tc>
          <w:tcPr>
            <w:tcW w:w="4277" w:type="dxa"/>
            <w:gridSpan w:val="3"/>
            <w:vAlign w:val="center"/>
          </w:tcPr>
          <w:p w14:paraId="58FBF829" w14:textId="56C9B3C2" w:rsidR="005A5832" w:rsidRPr="00DE219A" w:rsidRDefault="001E2F37" w:rsidP="007D7B52">
            <w:pPr>
              <w:jc w:val="center"/>
              <w:rPr>
                <w:rFonts w:ascii="Tahoma" w:hAnsi="Tahoma" w:cs="Tahoma"/>
                <w:kern w:val="2"/>
                <w:sz w:val="22"/>
                <w:szCs w:val="22"/>
              </w:rPr>
            </w:pPr>
            <w:permStart w:id="861762555" w:edGrp="everyone"/>
            <w:r w:rsidRPr="00DE219A">
              <w:rPr>
                <w:rFonts w:ascii="Tahoma" w:hAnsi="Tahoma" w:cs="Tahoma"/>
                <w:sz w:val="22"/>
                <w:szCs w:val="22"/>
              </w:rPr>
              <w:t>Į</w:t>
            </w:r>
            <w:r w:rsidR="00E43CB8" w:rsidRPr="00DE219A">
              <w:rPr>
                <w:rFonts w:ascii="Tahoma" w:hAnsi="Tahoma" w:cs="Tahoma"/>
                <w:sz w:val="22"/>
                <w:szCs w:val="22"/>
              </w:rPr>
              <w:t>rašyti</w:t>
            </w:r>
            <w:permEnd w:id="861762555"/>
          </w:p>
        </w:tc>
      </w:tr>
      <w:tr w:rsidR="005A5832" w:rsidRPr="00DE219A" w14:paraId="4DD16F9F" w14:textId="77777777" w:rsidTr="00971392">
        <w:tc>
          <w:tcPr>
            <w:tcW w:w="1959" w:type="dxa"/>
            <w:vMerge/>
          </w:tcPr>
          <w:p w14:paraId="334B86F2" w14:textId="77777777" w:rsidR="005A5832" w:rsidRPr="00DE219A" w:rsidRDefault="005A5832">
            <w:pPr>
              <w:rPr>
                <w:rFonts w:ascii="Tahoma" w:hAnsi="Tahoma" w:cs="Tahoma"/>
                <w:b/>
                <w:bCs/>
                <w:kern w:val="2"/>
                <w:sz w:val="22"/>
                <w:szCs w:val="22"/>
              </w:rPr>
            </w:pPr>
          </w:p>
        </w:tc>
        <w:tc>
          <w:tcPr>
            <w:tcW w:w="3544" w:type="dxa"/>
            <w:gridSpan w:val="4"/>
            <w:vAlign w:val="center"/>
          </w:tcPr>
          <w:p w14:paraId="7384C9A7"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1.2.4. PVM mokėtojo kodas</w:t>
            </w:r>
          </w:p>
        </w:tc>
        <w:tc>
          <w:tcPr>
            <w:tcW w:w="4277" w:type="dxa"/>
            <w:gridSpan w:val="3"/>
            <w:vAlign w:val="center"/>
          </w:tcPr>
          <w:p w14:paraId="48390068" w14:textId="4CB23E2B" w:rsidR="005A5832" w:rsidRPr="00DE219A" w:rsidRDefault="001E2F37" w:rsidP="007D7B52">
            <w:pPr>
              <w:jc w:val="center"/>
              <w:rPr>
                <w:rFonts w:ascii="Tahoma" w:hAnsi="Tahoma" w:cs="Tahoma"/>
                <w:kern w:val="2"/>
                <w:sz w:val="22"/>
                <w:szCs w:val="22"/>
              </w:rPr>
            </w:pPr>
            <w:permStart w:id="1442852698" w:edGrp="everyone"/>
            <w:r w:rsidRPr="00DE219A">
              <w:rPr>
                <w:rFonts w:ascii="Tahoma" w:hAnsi="Tahoma" w:cs="Tahoma"/>
                <w:sz w:val="22"/>
                <w:szCs w:val="22"/>
              </w:rPr>
              <w:t>Į</w:t>
            </w:r>
            <w:r w:rsidR="00E43CB8" w:rsidRPr="00DE219A">
              <w:rPr>
                <w:rFonts w:ascii="Tahoma" w:hAnsi="Tahoma" w:cs="Tahoma"/>
                <w:sz w:val="22"/>
                <w:szCs w:val="22"/>
              </w:rPr>
              <w:t>rašyti</w:t>
            </w:r>
            <w:permEnd w:id="1442852698"/>
          </w:p>
        </w:tc>
      </w:tr>
      <w:tr w:rsidR="005A5832" w:rsidRPr="00DE219A" w14:paraId="179C4874" w14:textId="77777777" w:rsidTr="00971392">
        <w:tc>
          <w:tcPr>
            <w:tcW w:w="1959" w:type="dxa"/>
            <w:vMerge/>
          </w:tcPr>
          <w:p w14:paraId="76B3F86E" w14:textId="77777777" w:rsidR="005A5832" w:rsidRPr="00DE219A" w:rsidRDefault="005A5832">
            <w:pPr>
              <w:rPr>
                <w:rFonts w:ascii="Tahoma" w:hAnsi="Tahoma" w:cs="Tahoma"/>
                <w:b/>
                <w:bCs/>
                <w:kern w:val="2"/>
                <w:sz w:val="22"/>
                <w:szCs w:val="22"/>
              </w:rPr>
            </w:pPr>
          </w:p>
        </w:tc>
        <w:tc>
          <w:tcPr>
            <w:tcW w:w="3544" w:type="dxa"/>
            <w:gridSpan w:val="4"/>
            <w:vAlign w:val="center"/>
          </w:tcPr>
          <w:p w14:paraId="714E93B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1.2.5. Atsiskaitomoji sąskaita</w:t>
            </w:r>
          </w:p>
        </w:tc>
        <w:tc>
          <w:tcPr>
            <w:tcW w:w="4277" w:type="dxa"/>
            <w:gridSpan w:val="3"/>
            <w:vAlign w:val="center"/>
          </w:tcPr>
          <w:p w14:paraId="6E85A1C7" w14:textId="5E4C40F0" w:rsidR="005A5832" w:rsidRPr="00DE219A" w:rsidRDefault="001E2F37" w:rsidP="007D7B52">
            <w:pPr>
              <w:jc w:val="center"/>
              <w:rPr>
                <w:rFonts w:ascii="Tahoma" w:hAnsi="Tahoma" w:cs="Tahoma"/>
                <w:kern w:val="2"/>
                <w:sz w:val="22"/>
                <w:szCs w:val="22"/>
              </w:rPr>
            </w:pPr>
            <w:permStart w:id="277182358" w:edGrp="everyone"/>
            <w:r w:rsidRPr="00DE219A">
              <w:rPr>
                <w:rFonts w:ascii="Tahoma" w:hAnsi="Tahoma" w:cs="Tahoma"/>
                <w:sz w:val="22"/>
                <w:szCs w:val="22"/>
              </w:rPr>
              <w:t>Į</w:t>
            </w:r>
            <w:r w:rsidR="00E43CB8" w:rsidRPr="00DE219A">
              <w:rPr>
                <w:rFonts w:ascii="Tahoma" w:hAnsi="Tahoma" w:cs="Tahoma"/>
                <w:sz w:val="22"/>
                <w:szCs w:val="22"/>
              </w:rPr>
              <w:t>rašyti</w:t>
            </w:r>
            <w:permEnd w:id="277182358"/>
          </w:p>
        </w:tc>
      </w:tr>
      <w:tr w:rsidR="005A5832" w:rsidRPr="00DE219A" w14:paraId="768A89E5" w14:textId="77777777" w:rsidTr="00971392">
        <w:tc>
          <w:tcPr>
            <w:tcW w:w="1959" w:type="dxa"/>
            <w:vMerge/>
          </w:tcPr>
          <w:p w14:paraId="6194590A" w14:textId="77777777" w:rsidR="005A5832" w:rsidRPr="00DE219A" w:rsidRDefault="005A5832">
            <w:pPr>
              <w:rPr>
                <w:rFonts w:ascii="Tahoma" w:hAnsi="Tahoma" w:cs="Tahoma"/>
                <w:b/>
                <w:bCs/>
                <w:kern w:val="2"/>
                <w:sz w:val="22"/>
                <w:szCs w:val="22"/>
              </w:rPr>
            </w:pPr>
          </w:p>
        </w:tc>
        <w:tc>
          <w:tcPr>
            <w:tcW w:w="3544" w:type="dxa"/>
            <w:gridSpan w:val="4"/>
            <w:vAlign w:val="center"/>
          </w:tcPr>
          <w:p w14:paraId="1328B8B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1.2.6. Bankas, banko kodas</w:t>
            </w:r>
          </w:p>
        </w:tc>
        <w:tc>
          <w:tcPr>
            <w:tcW w:w="4277" w:type="dxa"/>
            <w:gridSpan w:val="3"/>
            <w:vAlign w:val="center"/>
          </w:tcPr>
          <w:p w14:paraId="1C43F7EA" w14:textId="0A2AA8AA" w:rsidR="005A5832" w:rsidRPr="00DE219A" w:rsidRDefault="001E2F37" w:rsidP="007D7B52">
            <w:pPr>
              <w:jc w:val="center"/>
              <w:rPr>
                <w:rFonts w:ascii="Tahoma" w:hAnsi="Tahoma" w:cs="Tahoma"/>
                <w:kern w:val="2"/>
                <w:sz w:val="22"/>
                <w:szCs w:val="22"/>
              </w:rPr>
            </w:pPr>
            <w:permStart w:id="287596113" w:edGrp="everyone"/>
            <w:r w:rsidRPr="00DE219A">
              <w:rPr>
                <w:rFonts w:ascii="Tahoma" w:hAnsi="Tahoma" w:cs="Tahoma"/>
                <w:sz w:val="22"/>
                <w:szCs w:val="22"/>
              </w:rPr>
              <w:t>Į</w:t>
            </w:r>
            <w:r w:rsidR="00E43CB8" w:rsidRPr="00DE219A">
              <w:rPr>
                <w:rFonts w:ascii="Tahoma" w:hAnsi="Tahoma" w:cs="Tahoma"/>
                <w:sz w:val="22"/>
                <w:szCs w:val="22"/>
              </w:rPr>
              <w:t>rašyti</w:t>
            </w:r>
            <w:permEnd w:id="287596113"/>
          </w:p>
        </w:tc>
      </w:tr>
      <w:tr w:rsidR="005A5832" w:rsidRPr="00DE219A" w14:paraId="75CCA11C" w14:textId="77777777" w:rsidTr="00971392">
        <w:tc>
          <w:tcPr>
            <w:tcW w:w="1959" w:type="dxa"/>
            <w:vMerge/>
          </w:tcPr>
          <w:p w14:paraId="3BD917BE" w14:textId="77777777" w:rsidR="005A5832" w:rsidRPr="00DE219A" w:rsidRDefault="005A5832">
            <w:pPr>
              <w:rPr>
                <w:rFonts w:ascii="Tahoma" w:hAnsi="Tahoma" w:cs="Tahoma"/>
                <w:b/>
                <w:bCs/>
                <w:kern w:val="2"/>
                <w:sz w:val="22"/>
                <w:szCs w:val="22"/>
              </w:rPr>
            </w:pPr>
          </w:p>
        </w:tc>
        <w:tc>
          <w:tcPr>
            <w:tcW w:w="3544" w:type="dxa"/>
            <w:gridSpan w:val="4"/>
            <w:vAlign w:val="center"/>
          </w:tcPr>
          <w:p w14:paraId="1270B01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1.2.7. Telefonas</w:t>
            </w:r>
          </w:p>
        </w:tc>
        <w:tc>
          <w:tcPr>
            <w:tcW w:w="4277" w:type="dxa"/>
            <w:gridSpan w:val="3"/>
            <w:vAlign w:val="center"/>
          </w:tcPr>
          <w:p w14:paraId="08210515" w14:textId="497C3971" w:rsidR="005A5832" w:rsidRPr="00DE219A" w:rsidRDefault="001E2F37" w:rsidP="007D7B52">
            <w:pPr>
              <w:jc w:val="center"/>
              <w:rPr>
                <w:rFonts w:ascii="Tahoma" w:hAnsi="Tahoma" w:cs="Tahoma"/>
                <w:kern w:val="2"/>
                <w:sz w:val="22"/>
                <w:szCs w:val="22"/>
              </w:rPr>
            </w:pPr>
            <w:permStart w:id="216156815" w:edGrp="everyone"/>
            <w:r w:rsidRPr="00DE219A">
              <w:rPr>
                <w:rFonts w:ascii="Tahoma" w:hAnsi="Tahoma" w:cs="Tahoma"/>
                <w:sz w:val="22"/>
                <w:szCs w:val="22"/>
              </w:rPr>
              <w:t>Į</w:t>
            </w:r>
            <w:r w:rsidR="00E43CB8" w:rsidRPr="00DE219A">
              <w:rPr>
                <w:rFonts w:ascii="Tahoma" w:hAnsi="Tahoma" w:cs="Tahoma"/>
                <w:sz w:val="22"/>
                <w:szCs w:val="22"/>
              </w:rPr>
              <w:t>rašyti</w:t>
            </w:r>
            <w:permEnd w:id="216156815"/>
          </w:p>
        </w:tc>
      </w:tr>
      <w:tr w:rsidR="005A5832" w:rsidRPr="00DE219A" w14:paraId="3EE3EB3E" w14:textId="77777777" w:rsidTr="00971392">
        <w:tc>
          <w:tcPr>
            <w:tcW w:w="1959" w:type="dxa"/>
            <w:vMerge/>
          </w:tcPr>
          <w:p w14:paraId="464DAF00" w14:textId="77777777" w:rsidR="005A5832" w:rsidRPr="00DE219A" w:rsidRDefault="005A5832">
            <w:pPr>
              <w:rPr>
                <w:rFonts w:ascii="Tahoma" w:hAnsi="Tahoma" w:cs="Tahoma"/>
                <w:b/>
                <w:bCs/>
                <w:kern w:val="2"/>
                <w:sz w:val="22"/>
                <w:szCs w:val="22"/>
              </w:rPr>
            </w:pPr>
          </w:p>
        </w:tc>
        <w:tc>
          <w:tcPr>
            <w:tcW w:w="3544" w:type="dxa"/>
            <w:gridSpan w:val="4"/>
            <w:vAlign w:val="center"/>
          </w:tcPr>
          <w:p w14:paraId="2D3F685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1.2.8. El. paštas</w:t>
            </w:r>
          </w:p>
        </w:tc>
        <w:tc>
          <w:tcPr>
            <w:tcW w:w="4277" w:type="dxa"/>
            <w:gridSpan w:val="3"/>
            <w:vAlign w:val="center"/>
          </w:tcPr>
          <w:p w14:paraId="7492CD89" w14:textId="77777777" w:rsidR="005A5832" w:rsidRPr="00DE219A" w:rsidRDefault="00E43CB8" w:rsidP="007D7B52">
            <w:pPr>
              <w:jc w:val="center"/>
              <w:rPr>
                <w:rFonts w:ascii="Tahoma" w:hAnsi="Tahoma" w:cs="Tahoma"/>
                <w:kern w:val="2"/>
                <w:sz w:val="22"/>
                <w:szCs w:val="22"/>
              </w:rPr>
            </w:pPr>
            <w:permStart w:id="293166189" w:edGrp="everyone"/>
            <w:r w:rsidRPr="00DE219A">
              <w:rPr>
                <w:rFonts w:ascii="Tahoma" w:hAnsi="Tahoma" w:cs="Tahoma"/>
                <w:sz w:val="22"/>
                <w:szCs w:val="22"/>
              </w:rPr>
              <w:t>įrašyti</w:t>
            </w:r>
            <w:permEnd w:id="293166189"/>
          </w:p>
        </w:tc>
      </w:tr>
      <w:tr w:rsidR="005A5832" w:rsidRPr="00DE219A" w14:paraId="2995A02E" w14:textId="77777777" w:rsidTr="00971392">
        <w:tc>
          <w:tcPr>
            <w:tcW w:w="1959" w:type="dxa"/>
            <w:vMerge/>
          </w:tcPr>
          <w:p w14:paraId="48C487B5" w14:textId="77777777" w:rsidR="005A5832" w:rsidRPr="00DE219A" w:rsidRDefault="005A5832">
            <w:pPr>
              <w:rPr>
                <w:rFonts w:ascii="Tahoma" w:hAnsi="Tahoma" w:cs="Tahoma"/>
                <w:b/>
                <w:bCs/>
                <w:kern w:val="2"/>
                <w:sz w:val="22"/>
                <w:szCs w:val="22"/>
              </w:rPr>
            </w:pPr>
          </w:p>
        </w:tc>
        <w:tc>
          <w:tcPr>
            <w:tcW w:w="3544" w:type="dxa"/>
            <w:gridSpan w:val="4"/>
            <w:vAlign w:val="center"/>
          </w:tcPr>
          <w:p w14:paraId="369710F5"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1.2.9. Šalies atstovas</w:t>
            </w:r>
          </w:p>
        </w:tc>
        <w:tc>
          <w:tcPr>
            <w:tcW w:w="4277" w:type="dxa"/>
            <w:gridSpan w:val="3"/>
            <w:vAlign w:val="center"/>
          </w:tcPr>
          <w:p w14:paraId="5C72578D" w14:textId="77777777" w:rsidR="005A5832" w:rsidRPr="00DE219A" w:rsidRDefault="00E43CB8" w:rsidP="007D7B52">
            <w:pPr>
              <w:jc w:val="center"/>
              <w:rPr>
                <w:rFonts w:ascii="Tahoma" w:hAnsi="Tahoma" w:cs="Tahoma"/>
                <w:kern w:val="2"/>
                <w:sz w:val="22"/>
                <w:szCs w:val="22"/>
              </w:rPr>
            </w:pPr>
            <w:permStart w:id="1387662795" w:edGrp="everyone"/>
            <w:r w:rsidRPr="00DE219A">
              <w:rPr>
                <w:rFonts w:ascii="Tahoma" w:hAnsi="Tahoma" w:cs="Tahoma"/>
                <w:sz w:val="22"/>
                <w:szCs w:val="22"/>
              </w:rPr>
              <w:t>įrašyti</w:t>
            </w:r>
            <w:permEnd w:id="1387662795"/>
          </w:p>
        </w:tc>
      </w:tr>
      <w:tr w:rsidR="005A5832" w:rsidRPr="00DE219A" w14:paraId="0BA5D494" w14:textId="77777777" w:rsidTr="00971392">
        <w:tc>
          <w:tcPr>
            <w:tcW w:w="1959" w:type="dxa"/>
            <w:vMerge/>
          </w:tcPr>
          <w:p w14:paraId="6C2EC406" w14:textId="77777777" w:rsidR="005A5832" w:rsidRPr="00DE219A" w:rsidRDefault="005A5832">
            <w:pPr>
              <w:rPr>
                <w:rFonts w:ascii="Tahoma" w:hAnsi="Tahoma" w:cs="Tahoma"/>
                <w:b/>
                <w:bCs/>
                <w:kern w:val="2"/>
                <w:sz w:val="22"/>
                <w:szCs w:val="22"/>
              </w:rPr>
            </w:pPr>
          </w:p>
        </w:tc>
        <w:tc>
          <w:tcPr>
            <w:tcW w:w="3544" w:type="dxa"/>
            <w:gridSpan w:val="4"/>
            <w:vAlign w:val="center"/>
          </w:tcPr>
          <w:p w14:paraId="592306A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1.2.10. Atstovavimo pagrindas</w:t>
            </w:r>
          </w:p>
        </w:tc>
        <w:tc>
          <w:tcPr>
            <w:tcW w:w="4277" w:type="dxa"/>
            <w:gridSpan w:val="3"/>
            <w:vAlign w:val="center"/>
          </w:tcPr>
          <w:p w14:paraId="2FC3F54A" w14:textId="77777777" w:rsidR="005A5832" w:rsidRPr="00DE219A" w:rsidRDefault="00E43CB8" w:rsidP="007D7B52">
            <w:pPr>
              <w:jc w:val="center"/>
              <w:rPr>
                <w:rFonts w:ascii="Tahoma" w:hAnsi="Tahoma" w:cs="Tahoma"/>
                <w:kern w:val="2"/>
                <w:sz w:val="22"/>
                <w:szCs w:val="22"/>
              </w:rPr>
            </w:pPr>
            <w:permStart w:id="449271807" w:edGrp="everyone"/>
            <w:r w:rsidRPr="00DE219A">
              <w:rPr>
                <w:rFonts w:ascii="Tahoma" w:hAnsi="Tahoma" w:cs="Tahoma"/>
                <w:sz w:val="22"/>
                <w:szCs w:val="22"/>
              </w:rPr>
              <w:t>įrašyti</w:t>
            </w:r>
            <w:permEnd w:id="449271807"/>
          </w:p>
        </w:tc>
      </w:tr>
      <w:tr w:rsidR="005A5832" w:rsidRPr="00DE219A" w14:paraId="19C89D57" w14:textId="77777777" w:rsidTr="00971392">
        <w:trPr>
          <w:trHeight w:val="300"/>
        </w:trPr>
        <w:tc>
          <w:tcPr>
            <w:tcW w:w="9780" w:type="dxa"/>
            <w:gridSpan w:val="8"/>
          </w:tcPr>
          <w:p w14:paraId="639D04A8"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2. ATSAKINGI ASMENYS</w:t>
            </w:r>
          </w:p>
        </w:tc>
      </w:tr>
      <w:tr w:rsidR="00B75EAA" w:rsidRPr="00DE219A" w14:paraId="3083B26B" w14:textId="77777777" w:rsidTr="00971392">
        <w:trPr>
          <w:trHeight w:val="361"/>
        </w:trPr>
        <w:tc>
          <w:tcPr>
            <w:tcW w:w="9780" w:type="dxa"/>
            <w:gridSpan w:val="8"/>
            <w:vAlign w:val="center"/>
          </w:tcPr>
          <w:p w14:paraId="354205F5" w14:textId="44E08346" w:rsidR="00B75EAA" w:rsidRPr="003B3511" w:rsidRDefault="00B75EAA" w:rsidP="00B75EAA">
            <w:pPr>
              <w:rPr>
                <w:rFonts w:ascii="Tahoma" w:hAnsi="Tahoma" w:cs="Tahoma"/>
                <w:color w:val="4472C4"/>
                <w:kern w:val="2"/>
                <w:sz w:val="22"/>
                <w:szCs w:val="22"/>
              </w:rPr>
            </w:pPr>
            <w:r w:rsidRPr="00DE219A">
              <w:rPr>
                <w:rFonts w:ascii="Tahoma" w:hAnsi="Tahoma" w:cs="Tahoma"/>
                <w:b/>
                <w:bCs/>
                <w:kern w:val="2"/>
                <w:sz w:val="22"/>
                <w:szCs w:val="22"/>
              </w:rPr>
              <w:t xml:space="preserve">2.1. Pirkėjo kontaktiniai </w:t>
            </w:r>
            <w:r w:rsidRPr="00B75EAA">
              <w:rPr>
                <w:rFonts w:ascii="Tahoma" w:hAnsi="Tahoma" w:cs="Tahoma"/>
                <w:b/>
                <w:bCs/>
                <w:kern w:val="2"/>
                <w:sz w:val="22"/>
                <w:szCs w:val="22"/>
              </w:rPr>
              <w:t>asmenys, atsakingi už:</w:t>
            </w:r>
          </w:p>
        </w:tc>
      </w:tr>
      <w:tr w:rsidR="00971392" w:rsidRPr="00DE219A" w14:paraId="38C58A0E" w14:textId="77777777" w:rsidTr="00971392">
        <w:trPr>
          <w:trHeight w:val="268"/>
        </w:trPr>
        <w:tc>
          <w:tcPr>
            <w:tcW w:w="5503" w:type="dxa"/>
            <w:gridSpan w:val="5"/>
            <w:vAlign w:val="center"/>
          </w:tcPr>
          <w:p w14:paraId="18C06E0F" w14:textId="333FF5D1" w:rsidR="00971392" w:rsidRPr="00DE219A" w:rsidRDefault="00971392" w:rsidP="00B75EAA">
            <w:pPr>
              <w:pStyle w:val="ListParagraph"/>
              <w:ind w:left="0" w:firstLine="23"/>
              <w:contextualSpacing w:val="0"/>
              <w:jc w:val="both"/>
              <w:rPr>
                <w:rFonts w:ascii="Tahoma" w:hAnsi="Tahoma" w:cs="Tahoma"/>
                <w:b/>
                <w:bCs/>
                <w:kern w:val="2"/>
                <w:sz w:val="22"/>
                <w:szCs w:val="22"/>
              </w:rPr>
            </w:pPr>
            <w:r>
              <w:rPr>
                <w:rFonts w:ascii="Tahoma" w:hAnsi="Tahoma" w:cs="Tahoma"/>
                <w:kern w:val="2"/>
                <w:sz w:val="22"/>
                <w:szCs w:val="22"/>
              </w:rPr>
              <w:t xml:space="preserve">2.1.1. </w:t>
            </w:r>
            <w:r w:rsidRPr="003B3511">
              <w:rPr>
                <w:rFonts w:ascii="Tahoma" w:hAnsi="Tahoma" w:cs="Tahoma"/>
                <w:kern w:val="2"/>
                <w:sz w:val="22"/>
                <w:szCs w:val="22"/>
              </w:rPr>
              <w:t>Sutarties vykdymą, Prekių priėmimą ir  perdavimo -</w:t>
            </w:r>
            <w:r w:rsidR="00872F21">
              <w:rPr>
                <w:rFonts w:ascii="Tahoma" w:hAnsi="Tahoma" w:cs="Tahoma"/>
                <w:kern w:val="2"/>
                <w:sz w:val="22"/>
                <w:szCs w:val="22"/>
              </w:rPr>
              <w:t xml:space="preserve"> </w:t>
            </w:r>
            <w:r w:rsidRPr="003B3511">
              <w:rPr>
                <w:rFonts w:ascii="Tahoma" w:hAnsi="Tahoma" w:cs="Tahoma"/>
                <w:kern w:val="2"/>
                <w:sz w:val="22"/>
                <w:szCs w:val="22"/>
              </w:rPr>
              <w:t xml:space="preserve">priėmimo akto pasirašymą, Sąskaitų per </w:t>
            </w:r>
            <w:r w:rsidR="0077405C" w:rsidRPr="0077405C">
              <w:rPr>
                <w:rFonts w:ascii="Tahoma" w:hAnsi="Tahoma" w:cs="Tahoma"/>
                <w:kern w:val="2"/>
                <w:sz w:val="22"/>
                <w:szCs w:val="22"/>
              </w:rPr>
              <w:t xml:space="preserve">sąskaitų administravimo bendrąją informacinę sistemą (toliau – SABIS) </w:t>
            </w:r>
            <w:r>
              <w:rPr>
                <w:rFonts w:ascii="Tahoma" w:hAnsi="Tahoma" w:cs="Tahoma"/>
                <w:kern w:val="2"/>
                <w:sz w:val="22"/>
                <w:szCs w:val="22"/>
              </w:rPr>
              <w:t>priėmimą</w:t>
            </w:r>
          </w:p>
        </w:tc>
        <w:tc>
          <w:tcPr>
            <w:tcW w:w="4277" w:type="dxa"/>
            <w:gridSpan w:val="3"/>
            <w:vAlign w:val="center"/>
          </w:tcPr>
          <w:p w14:paraId="294AE1CF" w14:textId="2C0E6E39" w:rsidR="00971392" w:rsidRPr="00DE219A" w:rsidRDefault="00971392" w:rsidP="00B75EAA">
            <w:pPr>
              <w:jc w:val="both"/>
              <w:rPr>
                <w:rFonts w:ascii="Tahoma" w:hAnsi="Tahoma" w:cs="Tahoma"/>
                <w:color w:val="000000" w:themeColor="text1"/>
                <w:kern w:val="2"/>
                <w:sz w:val="22"/>
                <w:szCs w:val="22"/>
              </w:rPr>
            </w:pPr>
            <w:permStart w:id="1855281457" w:edGrp="everyone"/>
            <w:r w:rsidRPr="00DE219A">
              <w:rPr>
                <w:rFonts w:ascii="Tahoma" w:hAnsi="Tahoma" w:cs="Tahoma"/>
                <w:color w:val="000000" w:themeColor="text1"/>
                <w:kern w:val="2"/>
                <w:sz w:val="22"/>
                <w:szCs w:val="22"/>
              </w:rPr>
              <w:t>(nurodyti padalinį / skyrių, pareigas, vardą, pavardę, tel., el. paštą)</w:t>
            </w:r>
            <w:permEnd w:id="1855281457"/>
          </w:p>
        </w:tc>
      </w:tr>
      <w:tr w:rsidR="003B3511" w:rsidRPr="00DE219A" w14:paraId="0143A1D5" w14:textId="77777777" w:rsidTr="00971392">
        <w:trPr>
          <w:trHeight w:val="300"/>
        </w:trPr>
        <w:tc>
          <w:tcPr>
            <w:tcW w:w="5503" w:type="dxa"/>
            <w:gridSpan w:val="5"/>
            <w:vAlign w:val="center"/>
          </w:tcPr>
          <w:p w14:paraId="6BB15000" w14:textId="0A8023F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2.2. Tiekėjo kontaktiniai asmenys, </w:t>
            </w:r>
            <w:r w:rsidRPr="00DE219A">
              <w:rPr>
                <w:rFonts w:ascii="Tahoma" w:hAnsi="Tahoma" w:cs="Tahoma"/>
                <w:kern w:val="2"/>
                <w:sz w:val="22"/>
                <w:szCs w:val="22"/>
              </w:rPr>
              <w:t>atsakingi už Sutarties vykdymą ir Prekių perdavimo-priėmimo akto pasirašymą</w:t>
            </w:r>
          </w:p>
        </w:tc>
        <w:tc>
          <w:tcPr>
            <w:tcW w:w="4277" w:type="dxa"/>
            <w:gridSpan w:val="3"/>
            <w:vAlign w:val="center"/>
          </w:tcPr>
          <w:p w14:paraId="77E758B9" w14:textId="66F61AAA" w:rsidR="003B3511" w:rsidRPr="00DE219A" w:rsidRDefault="003B3511" w:rsidP="003B3511">
            <w:pPr>
              <w:jc w:val="both"/>
              <w:rPr>
                <w:rFonts w:ascii="Tahoma" w:hAnsi="Tahoma" w:cs="Tahoma"/>
                <w:color w:val="000000" w:themeColor="text1"/>
                <w:kern w:val="2"/>
                <w:sz w:val="22"/>
                <w:szCs w:val="22"/>
              </w:rPr>
            </w:pPr>
            <w:permStart w:id="1888815407" w:edGrp="everyone"/>
            <w:r w:rsidRPr="00DE219A">
              <w:rPr>
                <w:rFonts w:ascii="Tahoma" w:hAnsi="Tahoma" w:cs="Tahoma"/>
                <w:color w:val="000000" w:themeColor="text1"/>
                <w:kern w:val="2"/>
                <w:sz w:val="22"/>
                <w:szCs w:val="22"/>
              </w:rPr>
              <w:t>(nurodyti padalinį / skyrių, pareigas, vardą, pavardę, tel., el. paštą)</w:t>
            </w:r>
            <w:permEnd w:id="1888815407"/>
          </w:p>
        </w:tc>
      </w:tr>
      <w:tr w:rsidR="003B3511" w:rsidRPr="00DE219A" w14:paraId="3A424C2D" w14:textId="77777777" w:rsidTr="00971392">
        <w:trPr>
          <w:trHeight w:val="300"/>
        </w:trPr>
        <w:tc>
          <w:tcPr>
            <w:tcW w:w="9780" w:type="dxa"/>
            <w:gridSpan w:val="8"/>
          </w:tcPr>
          <w:p w14:paraId="2E8B8A3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 SUTARTIES DALYKAS</w:t>
            </w:r>
          </w:p>
        </w:tc>
      </w:tr>
      <w:tr w:rsidR="003B3511" w:rsidRPr="00DE219A" w14:paraId="00D71E8D" w14:textId="77777777" w:rsidTr="00971392">
        <w:trPr>
          <w:trHeight w:val="300"/>
        </w:trPr>
        <w:tc>
          <w:tcPr>
            <w:tcW w:w="2717" w:type="dxa"/>
            <w:gridSpan w:val="2"/>
            <w:vAlign w:val="center"/>
          </w:tcPr>
          <w:p w14:paraId="1C713F47" w14:textId="0A69D1D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3.1. Sutarties dalykas</w:t>
            </w:r>
          </w:p>
        </w:tc>
        <w:tc>
          <w:tcPr>
            <w:tcW w:w="7063" w:type="dxa"/>
            <w:gridSpan w:val="6"/>
          </w:tcPr>
          <w:p w14:paraId="3F9553F8" w14:textId="6D0EEDD4" w:rsidR="003B3511" w:rsidRPr="00DE219A" w:rsidRDefault="003B3511" w:rsidP="003B3511">
            <w:pPr>
              <w:jc w:val="both"/>
              <w:rPr>
                <w:rFonts w:ascii="Tahoma" w:hAnsi="Tahoma" w:cs="Tahoma"/>
                <w:color w:val="000000"/>
                <w:kern w:val="2"/>
                <w:sz w:val="22"/>
                <w:szCs w:val="22"/>
              </w:rPr>
            </w:pPr>
            <w:r w:rsidRPr="00DE219A">
              <w:rPr>
                <w:rFonts w:ascii="Tahoma" w:hAnsi="Tahoma" w:cs="Tahoma"/>
                <w:kern w:val="2"/>
                <w:sz w:val="22"/>
                <w:szCs w:val="22"/>
              </w:rPr>
              <w:t xml:space="preserve">Tiekėjas įsipareigoja Sutartyje numatytomis sąlygomis perduoti Pirkėjui </w:t>
            </w:r>
            <w:permStart w:id="724129505" w:edGrp="everyone"/>
            <w:r w:rsidR="00636CE8">
              <w:rPr>
                <w:rFonts w:ascii="Tahoma" w:hAnsi="Tahoma" w:cs="Tahoma"/>
                <w:kern w:val="2"/>
                <w:sz w:val="22"/>
                <w:szCs w:val="22"/>
              </w:rPr>
              <w:t>daugiafunkcini</w:t>
            </w:r>
            <w:r w:rsidR="00B07446">
              <w:rPr>
                <w:rFonts w:ascii="Tahoma" w:hAnsi="Tahoma" w:cs="Tahoma"/>
                <w:kern w:val="2"/>
                <w:sz w:val="22"/>
                <w:szCs w:val="22"/>
              </w:rPr>
              <w:t>us</w:t>
            </w:r>
            <w:r w:rsidR="00636CE8">
              <w:rPr>
                <w:rFonts w:ascii="Tahoma" w:hAnsi="Tahoma" w:cs="Tahoma"/>
                <w:kern w:val="2"/>
                <w:sz w:val="22"/>
                <w:szCs w:val="22"/>
              </w:rPr>
              <w:t xml:space="preserve"> </w:t>
            </w:r>
            <w:r w:rsidR="00B07446">
              <w:rPr>
                <w:rFonts w:ascii="Tahoma" w:hAnsi="Tahoma" w:cs="Tahoma"/>
                <w:kern w:val="2"/>
                <w:sz w:val="22"/>
                <w:szCs w:val="22"/>
              </w:rPr>
              <w:t>įrenginius</w:t>
            </w:r>
            <w:permEnd w:id="724129505"/>
            <w:r w:rsidRPr="00DE219A">
              <w:rPr>
                <w:rFonts w:ascii="Tahoma" w:hAnsi="Tahoma" w:cs="Tahoma"/>
                <w:color w:val="000000"/>
                <w:kern w:val="2"/>
                <w:sz w:val="22"/>
                <w:szCs w:val="22"/>
              </w:rPr>
              <w:t xml:space="preserve"> (toliau – Prekės).</w:t>
            </w:r>
          </w:p>
          <w:p w14:paraId="5EC32E61" w14:textId="0CA09AAF" w:rsidR="003B3511" w:rsidRPr="00DE219A" w:rsidRDefault="003B3511" w:rsidP="003B3511">
            <w:pPr>
              <w:jc w:val="both"/>
              <w:rPr>
                <w:rFonts w:ascii="Tahoma" w:hAnsi="Tahoma" w:cs="Tahoma"/>
                <w:color w:val="000000"/>
                <w:kern w:val="2"/>
                <w:sz w:val="22"/>
                <w:szCs w:val="22"/>
              </w:rPr>
            </w:pPr>
            <w:r w:rsidRPr="00DE219A">
              <w:rPr>
                <w:rFonts w:ascii="Tahoma" w:hAnsi="Tahoma" w:cs="Tahoma"/>
                <w:color w:val="000000"/>
                <w:kern w:val="2"/>
                <w:sz w:val="22"/>
                <w:szCs w:val="22"/>
              </w:rPr>
              <w:t xml:space="preserve">Išsamus Prekių aprašymas ir kiti reikalavimai tiekiamoms Prekėms nustatyti Sutarties priede Nr. </w:t>
            </w:r>
            <w:r w:rsidRPr="00DE219A">
              <w:rPr>
                <w:rFonts w:ascii="Tahoma" w:hAnsi="Tahoma" w:cs="Tahoma"/>
                <w:color w:val="000000"/>
                <w:kern w:val="2"/>
                <w:sz w:val="22"/>
                <w:szCs w:val="22"/>
                <w:lang w:val="en-US"/>
              </w:rPr>
              <w:t>2</w:t>
            </w:r>
            <w:r w:rsidRPr="00DE219A">
              <w:rPr>
                <w:rFonts w:ascii="Tahoma" w:hAnsi="Tahoma" w:cs="Tahoma"/>
                <w:color w:val="000000"/>
                <w:kern w:val="2"/>
                <w:sz w:val="22"/>
                <w:szCs w:val="22"/>
              </w:rPr>
              <w:t xml:space="preserve"> „Techninė specifikacija“ (toliau – Techninė specifikacija) ir Sutarties priede Nr. 3 „Pasiūlymas“.</w:t>
            </w:r>
          </w:p>
        </w:tc>
      </w:tr>
      <w:tr w:rsidR="003B3511" w:rsidRPr="00DE219A" w14:paraId="72374341" w14:textId="77777777" w:rsidTr="00971392">
        <w:trPr>
          <w:trHeight w:val="300"/>
        </w:trPr>
        <w:tc>
          <w:tcPr>
            <w:tcW w:w="2717" w:type="dxa"/>
            <w:gridSpan w:val="2"/>
            <w:vAlign w:val="center"/>
          </w:tcPr>
          <w:p w14:paraId="57BBBC7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3.2. Pirkimo numeris</w:t>
            </w:r>
          </w:p>
        </w:tc>
        <w:tc>
          <w:tcPr>
            <w:tcW w:w="7063" w:type="dxa"/>
            <w:gridSpan w:val="6"/>
            <w:vAlign w:val="center"/>
          </w:tcPr>
          <w:p w14:paraId="583B3398" w14:textId="3D452723" w:rsidR="003B3511" w:rsidRPr="00DE219A" w:rsidRDefault="003B3511" w:rsidP="003B3511">
            <w:pPr>
              <w:jc w:val="both"/>
              <w:rPr>
                <w:rFonts w:ascii="Tahoma" w:hAnsi="Tahoma" w:cs="Tahoma"/>
                <w:kern w:val="2"/>
                <w:sz w:val="22"/>
                <w:szCs w:val="22"/>
              </w:rPr>
            </w:pPr>
            <w:permStart w:id="884628804" w:edGrp="everyone"/>
            <w:r w:rsidRPr="00DE219A">
              <w:rPr>
                <w:rFonts w:ascii="Tahoma" w:hAnsi="Tahoma" w:cs="Tahoma"/>
                <w:sz w:val="22"/>
                <w:szCs w:val="22"/>
              </w:rPr>
              <w:t>Įrašyti</w:t>
            </w:r>
            <w:permEnd w:id="884628804"/>
          </w:p>
        </w:tc>
      </w:tr>
      <w:tr w:rsidR="003B3511" w:rsidRPr="00DE219A" w14:paraId="4D62A53D" w14:textId="77777777" w:rsidTr="00971392">
        <w:trPr>
          <w:trHeight w:val="300"/>
        </w:trPr>
        <w:tc>
          <w:tcPr>
            <w:tcW w:w="2717" w:type="dxa"/>
            <w:gridSpan w:val="2"/>
            <w:vAlign w:val="center"/>
          </w:tcPr>
          <w:p w14:paraId="4D1C0A2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3.3. Informacija apie Europos Sąjungos </w:t>
            </w:r>
            <w:r w:rsidRPr="00DE219A">
              <w:rPr>
                <w:rFonts w:ascii="Tahoma" w:hAnsi="Tahoma" w:cs="Tahoma"/>
                <w:b/>
                <w:bCs/>
                <w:kern w:val="2"/>
                <w:sz w:val="22"/>
                <w:szCs w:val="22"/>
              </w:rPr>
              <w:lastRenderedPageBreak/>
              <w:t>lėšomis finansuojamą projektą arba kitą projektą</w:t>
            </w:r>
          </w:p>
        </w:tc>
        <w:tc>
          <w:tcPr>
            <w:tcW w:w="7063" w:type="dxa"/>
            <w:gridSpan w:val="6"/>
            <w:vAlign w:val="center"/>
          </w:tcPr>
          <w:p w14:paraId="47BF3A09" w14:textId="77777777" w:rsidR="003B3511" w:rsidRPr="00DE219A" w:rsidRDefault="003B3511" w:rsidP="003B3511">
            <w:pPr>
              <w:jc w:val="both"/>
              <w:rPr>
                <w:rFonts w:ascii="Tahoma" w:hAnsi="Tahoma" w:cs="Tahoma"/>
                <w:kern w:val="2"/>
                <w:sz w:val="22"/>
                <w:szCs w:val="22"/>
              </w:rPr>
            </w:pPr>
            <w:permStart w:id="2032818888" w:edGrp="everyone"/>
            <w:r w:rsidRPr="00DE219A">
              <w:rPr>
                <w:rFonts w:ascii="Tahoma" w:hAnsi="Tahoma" w:cs="Tahoma"/>
                <w:kern w:val="2"/>
                <w:sz w:val="22"/>
                <w:szCs w:val="22"/>
              </w:rPr>
              <w:lastRenderedPageBreak/>
              <w:t>Netaikoma</w:t>
            </w:r>
          </w:p>
          <w:p w14:paraId="0E22555F" w14:textId="77777777" w:rsidR="003B3511" w:rsidRPr="00DE219A" w:rsidRDefault="003B3511" w:rsidP="003B3511">
            <w:pPr>
              <w:jc w:val="both"/>
              <w:rPr>
                <w:rFonts w:ascii="Tahoma" w:hAnsi="Tahoma" w:cs="Tahoma"/>
                <w:kern w:val="2"/>
                <w:sz w:val="22"/>
                <w:szCs w:val="22"/>
              </w:rPr>
            </w:pPr>
          </w:p>
          <w:permEnd w:id="2032818888"/>
          <w:p w14:paraId="405D1104" w14:textId="1B28BF0D" w:rsidR="003B3511" w:rsidRPr="00DE219A" w:rsidRDefault="003B3511" w:rsidP="003B3511">
            <w:pPr>
              <w:jc w:val="both"/>
              <w:rPr>
                <w:rFonts w:ascii="Tahoma" w:hAnsi="Tahoma" w:cs="Tahoma"/>
                <w:kern w:val="2"/>
                <w:sz w:val="22"/>
                <w:szCs w:val="22"/>
              </w:rPr>
            </w:pPr>
          </w:p>
        </w:tc>
      </w:tr>
      <w:tr w:rsidR="003B3511" w:rsidRPr="00DE219A" w14:paraId="65B8138B" w14:textId="77777777" w:rsidTr="00971392">
        <w:trPr>
          <w:trHeight w:val="300"/>
        </w:trPr>
        <w:tc>
          <w:tcPr>
            <w:tcW w:w="9780" w:type="dxa"/>
            <w:gridSpan w:val="8"/>
          </w:tcPr>
          <w:p w14:paraId="5C69E66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4. PREKIŲ PRISTATYMO TERMINAI IR PREKIŲ PERDAVIMO - PRIĖMIMO TVARKA</w:t>
            </w:r>
          </w:p>
        </w:tc>
      </w:tr>
      <w:tr w:rsidR="003B3511" w:rsidRPr="00DE219A" w14:paraId="0F85D8D4" w14:textId="77777777" w:rsidTr="00971392">
        <w:trPr>
          <w:trHeight w:val="406"/>
        </w:trPr>
        <w:tc>
          <w:tcPr>
            <w:tcW w:w="2717" w:type="dxa"/>
            <w:gridSpan w:val="2"/>
            <w:vAlign w:val="center"/>
          </w:tcPr>
          <w:p w14:paraId="1D032D02" w14:textId="5C7D5A0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4.1. Prekių pristatymo terminas</w:t>
            </w:r>
          </w:p>
        </w:tc>
        <w:tc>
          <w:tcPr>
            <w:tcW w:w="7063" w:type="dxa"/>
            <w:gridSpan w:val="6"/>
            <w:vAlign w:val="center"/>
          </w:tcPr>
          <w:p w14:paraId="111937FE" w14:textId="38C4BB65" w:rsidR="003B3511" w:rsidRPr="00EF122D" w:rsidRDefault="00EF122D" w:rsidP="003B3511">
            <w:pPr>
              <w:jc w:val="both"/>
              <w:rPr>
                <w:rFonts w:ascii="Tahoma" w:hAnsi="Tahoma" w:cs="Tahoma"/>
                <w:kern w:val="2"/>
                <w:sz w:val="22"/>
                <w:szCs w:val="22"/>
              </w:rPr>
            </w:pPr>
            <w:r w:rsidRPr="00EF122D">
              <w:rPr>
                <w:rFonts w:ascii="Tahoma" w:hAnsi="Tahoma" w:cs="Tahoma"/>
                <w:kern w:val="2"/>
                <w:sz w:val="22"/>
                <w:szCs w:val="22"/>
              </w:rPr>
              <w:t xml:space="preserve">Prekių pristatymo terminai nurodyti šios Sutarties priedo Nr. 2 </w:t>
            </w:r>
            <w:r>
              <w:rPr>
                <w:rFonts w:ascii="Tahoma" w:hAnsi="Tahoma" w:cs="Tahoma"/>
                <w:kern w:val="2"/>
                <w:sz w:val="22"/>
                <w:szCs w:val="22"/>
              </w:rPr>
              <w:t>„</w:t>
            </w:r>
            <w:r w:rsidRPr="00EF122D">
              <w:rPr>
                <w:rFonts w:ascii="Tahoma" w:hAnsi="Tahoma" w:cs="Tahoma"/>
                <w:kern w:val="2"/>
                <w:sz w:val="22"/>
                <w:szCs w:val="22"/>
              </w:rPr>
              <w:t>Techninė specifikacija</w:t>
            </w:r>
            <w:r>
              <w:rPr>
                <w:rFonts w:ascii="Tahoma" w:hAnsi="Tahoma" w:cs="Tahoma"/>
                <w:kern w:val="2"/>
                <w:sz w:val="22"/>
                <w:szCs w:val="22"/>
              </w:rPr>
              <w:t>“</w:t>
            </w:r>
            <w:r w:rsidRPr="00EF122D">
              <w:rPr>
                <w:rFonts w:ascii="Tahoma" w:hAnsi="Tahoma" w:cs="Tahoma"/>
                <w:kern w:val="2"/>
                <w:sz w:val="22"/>
                <w:szCs w:val="22"/>
              </w:rPr>
              <w:t xml:space="preserve"> 7 punkte.</w:t>
            </w:r>
          </w:p>
        </w:tc>
      </w:tr>
      <w:tr w:rsidR="003B3511" w:rsidRPr="00DE219A" w14:paraId="3CFCD56B" w14:textId="77777777" w:rsidTr="00971392">
        <w:trPr>
          <w:trHeight w:val="300"/>
        </w:trPr>
        <w:tc>
          <w:tcPr>
            <w:tcW w:w="2717" w:type="dxa"/>
            <w:gridSpan w:val="2"/>
            <w:vAlign w:val="center"/>
          </w:tcPr>
          <w:p w14:paraId="6CB86DDE"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4.2. Prekių (ar jų dalies) pristatymo termino pratęsimas</w:t>
            </w:r>
          </w:p>
        </w:tc>
        <w:tc>
          <w:tcPr>
            <w:tcW w:w="7063" w:type="dxa"/>
            <w:gridSpan w:val="6"/>
            <w:vAlign w:val="center"/>
          </w:tcPr>
          <w:p w14:paraId="7A5BC5B8" w14:textId="77777777" w:rsidR="003B3511" w:rsidRPr="00DE219A" w:rsidRDefault="003B3511" w:rsidP="003B3511">
            <w:pPr>
              <w:jc w:val="both"/>
              <w:rPr>
                <w:rFonts w:ascii="Tahoma" w:hAnsi="Tahoma" w:cs="Tahoma"/>
                <w:kern w:val="2"/>
                <w:sz w:val="22"/>
                <w:szCs w:val="22"/>
              </w:rPr>
            </w:pPr>
            <w:permStart w:id="1384468120" w:edGrp="everyone"/>
            <w:r w:rsidRPr="00DE219A">
              <w:rPr>
                <w:rFonts w:ascii="Tahoma" w:hAnsi="Tahoma" w:cs="Tahoma"/>
                <w:kern w:val="2"/>
                <w:sz w:val="22"/>
                <w:szCs w:val="22"/>
              </w:rPr>
              <w:t>Netaikoma</w:t>
            </w:r>
          </w:p>
          <w:permEnd w:id="1384468120"/>
          <w:p w14:paraId="378679D6" w14:textId="06E992EC" w:rsidR="003B3511" w:rsidRPr="00DE219A" w:rsidRDefault="003B3511" w:rsidP="003B3511">
            <w:pPr>
              <w:jc w:val="both"/>
              <w:rPr>
                <w:rFonts w:ascii="Tahoma" w:hAnsi="Tahoma" w:cs="Tahoma"/>
                <w:kern w:val="2"/>
                <w:sz w:val="22"/>
                <w:szCs w:val="22"/>
              </w:rPr>
            </w:pPr>
          </w:p>
        </w:tc>
      </w:tr>
      <w:tr w:rsidR="003B3511" w:rsidRPr="00DE219A" w14:paraId="41F6584C" w14:textId="77777777" w:rsidTr="00971392">
        <w:trPr>
          <w:trHeight w:val="300"/>
        </w:trPr>
        <w:tc>
          <w:tcPr>
            <w:tcW w:w="2717" w:type="dxa"/>
            <w:gridSpan w:val="2"/>
            <w:vAlign w:val="center"/>
          </w:tcPr>
          <w:p w14:paraId="4A94391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4.3. Užsakymų teikimo tvarka</w:t>
            </w:r>
          </w:p>
        </w:tc>
        <w:tc>
          <w:tcPr>
            <w:tcW w:w="7063" w:type="dxa"/>
            <w:gridSpan w:val="6"/>
            <w:vAlign w:val="center"/>
          </w:tcPr>
          <w:p w14:paraId="335E4128" w14:textId="7286AEB5" w:rsidR="003B3511" w:rsidRPr="00DE219A" w:rsidRDefault="00BA555B" w:rsidP="003B3511">
            <w:pPr>
              <w:jc w:val="both"/>
              <w:rPr>
                <w:rFonts w:ascii="Tahoma" w:hAnsi="Tahoma" w:cs="Tahoma"/>
                <w:color w:val="000000" w:themeColor="text1"/>
                <w:kern w:val="2"/>
                <w:sz w:val="22"/>
                <w:szCs w:val="22"/>
              </w:rPr>
            </w:pPr>
            <w:permStart w:id="2010253144" w:edGrp="everyone"/>
            <w:r>
              <w:rPr>
                <w:rFonts w:ascii="Tahoma" w:hAnsi="Tahoma" w:cs="Tahoma"/>
                <w:kern w:val="2"/>
                <w:sz w:val="22"/>
                <w:szCs w:val="22"/>
              </w:rPr>
              <w:t>Įrenginių, užsakomų pagal poreikį, u</w:t>
            </w:r>
            <w:r w:rsidR="003B3511" w:rsidRPr="00DE219A">
              <w:rPr>
                <w:rFonts w:ascii="Tahoma" w:hAnsi="Tahoma" w:cs="Tahoma"/>
                <w:color w:val="000000" w:themeColor="text1"/>
                <w:kern w:val="2"/>
                <w:sz w:val="22"/>
                <w:szCs w:val="22"/>
              </w:rPr>
              <w:t xml:space="preserve">žsakymai teikiami </w:t>
            </w:r>
            <w:sdt>
              <w:sdtPr>
                <w:rPr>
                  <w:rFonts w:ascii="Tahoma" w:hAnsi="Tahoma" w:cs="Tahoma"/>
                  <w:color w:val="000000" w:themeColor="text1"/>
                  <w:kern w:val="2"/>
                  <w:sz w:val="22"/>
                  <w:szCs w:val="22"/>
                </w:rPr>
                <w:id w:val="230047365"/>
                <w:placeholder>
                  <w:docPart w:val="04E49E1A32C449CDB165561ED63D4C10"/>
                </w:placeholder>
                <w:comboBox>
                  <w:listItem w:value="Choose an item."/>
                  <w:listItem w:displayText="Sutarties 2.2. p. nurodytu elektroniniu paštu " w:value="Sutarties 2.2. p. nurodytu elektroniniu paštu "/>
                  <w:listItem w:displayText="Tiekėjo elektroninėje užsakymų sistemoje" w:value="Tiekėjo elektroninėje užsakymų sistemoje"/>
                </w:comboBox>
              </w:sdtPr>
              <w:sdtEndPr/>
              <w:sdtContent>
                <w:r>
                  <w:rPr>
                    <w:rFonts w:ascii="Tahoma" w:hAnsi="Tahoma" w:cs="Tahoma"/>
                    <w:color w:val="000000" w:themeColor="text1"/>
                    <w:kern w:val="2"/>
                    <w:sz w:val="22"/>
                    <w:szCs w:val="22"/>
                  </w:rPr>
                  <w:t>Sutarties 2.2. p. nurodytu elektroniniu paštu</w:t>
                </w:r>
              </w:sdtContent>
            </w:sdt>
            <w:r w:rsidR="003B3511" w:rsidRPr="00DE219A">
              <w:rPr>
                <w:rFonts w:ascii="Tahoma" w:hAnsi="Tahoma" w:cs="Tahoma"/>
                <w:color w:val="000000" w:themeColor="text1"/>
                <w:kern w:val="2"/>
                <w:sz w:val="22"/>
                <w:szCs w:val="22"/>
              </w:rPr>
              <w:t xml:space="preserve"> ir laikomi gautais po 24 valandų nuo užsakymo pateikimo.</w:t>
            </w:r>
            <w:permEnd w:id="2010253144"/>
          </w:p>
        </w:tc>
      </w:tr>
      <w:tr w:rsidR="003B3511" w:rsidRPr="00DE219A" w14:paraId="0FFE11E0" w14:textId="77777777" w:rsidTr="00971392">
        <w:trPr>
          <w:trHeight w:val="300"/>
        </w:trPr>
        <w:tc>
          <w:tcPr>
            <w:tcW w:w="2717" w:type="dxa"/>
            <w:gridSpan w:val="2"/>
            <w:vAlign w:val="center"/>
          </w:tcPr>
          <w:p w14:paraId="22A6415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4.4. Dėl Prekių pristatymo dalimis vertės / apimties</w:t>
            </w:r>
          </w:p>
        </w:tc>
        <w:permStart w:id="1299909117" w:edGrp="everyone"/>
        <w:tc>
          <w:tcPr>
            <w:tcW w:w="7063" w:type="dxa"/>
            <w:gridSpan w:val="6"/>
            <w:vAlign w:val="center"/>
          </w:tcPr>
          <w:p w14:paraId="0BBA954B" w14:textId="72E469F7" w:rsidR="003B3511" w:rsidRPr="00DE219A" w:rsidRDefault="00780377" w:rsidP="003B3511">
            <w:pPr>
              <w:jc w:val="both"/>
              <w:rPr>
                <w:rFonts w:ascii="Tahoma" w:hAnsi="Tahoma" w:cs="Tahoma"/>
                <w:kern w:val="2"/>
                <w:sz w:val="22"/>
                <w:szCs w:val="22"/>
              </w:rPr>
            </w:pPr>
            <w:sdt>
              <w:sdtPr>
                <w:rPr>
                  <w:rFonts w:ascii="Tahoma" w:hAnsi="Tahoma" w:cs="Tahoma"/>
                  <w:kern w:val="2"/>
                  <w:sz w:val="22"/>
                  <w:szCs w:val="22"/>
                </w:rPr>
                <w:id w:val="1937254189"/>
                <w:placeholder>
                  <w:docPart w:val="04E49E1A32C449CDB165561ED63D4C10"/>
                </w:placeholder>
                <w:comboBox>
                  <w:listItem w:value="Choose an item."/>
                  <w:listItem w:displayText="Netaikoma" w:value="Netaikoma"/>
                  <w:listItem w:displayText="Kiekvieno Prekių užsakymo vertė turi būti ne mažesnė kaip (nurodyti sumą skaičiais) Eur be PVM." w:value="Kiekvieno Prekių užsakymo vertė turi būti ne mažesnė kaip (nurodyti sumą skaičiais) Eur be PVM."/>
                  <w:listItem w:displayText="Kiekvieno Prekių užsakymo apimtis (kiekis) turi būti ne mažesnė kaip (nurodyti minimalų pristatomų Prekių kiekį)." w:value="Kiekvieno Prekių užsakymo apimtis (kiekis) turi būti ne mažesnė kaip (nurodyti minimalų pristatomų Prekių kiekį)."/>
                </w:comboBox>
              </w:sdtPr>
              <w:sdtEndPr/>
              <w:sdtContent>
                <w:r w:rsidR="00636CE8">
                  <w:rPr>
                    <w:rFonts w:ascii="Tahoma" w:hAnsi="Tahoma" w:cs="Tahoma"/>
                    <w:kern w:val="2"/>
                    <w:sz w:val="22"/>
                    <w:szCs w:val="22"/>
                  </w:rPr>
                  <w:t>Kiekvieno Prekių</w:t>
                </w:r>
                <w:r w:rsidR="00BA555B">
                  <w:rPr>
                    <w:rFonts w:ascii="Tahoma" w:hAnsi="Tahoma" w:cs="Tahoma"/>
                    <w:kern w:val="2"/>
                    <w:sz w:val="22"/>
                    <w:szCs w:val="22"/>
                  </w:rPr>
                  <w:t>, užsakomų pagal poreikį,</w:t>
                </w:r>
                <w:r w:rsidR="00636CE8">
                  <w:rPr>
                    <w:rFonts w:ascii="Tahoma" w:hAnsi="Tahoma" w:cs="Tahoma"/>
                    <w:kern w:val="2"/>
                    <w:sz w:val="22"/>
                    <w:szCs w:val="22"/>
                  </w:rPr>
                  <w:t xml:space="preserve"> užsakymo apimtis (kiekis) turi būti ne mažesnė kaip </w:t>
                </w:r>
                <w:r w:rsidR="00BA555B">
                  <w:rPr>
                    <w:rFonts w:ascii="Tahoma" w:hAnsi="Tahoma" w:cs="Tahoma"/>
                    <w:kern w:val="2"/>
                    <w:sz w:val="22"/>
                    <w:szCs w:val="22"/>
                  </w:rPr>
                  <w:t>1 įrenginys</w:t>
                </w:r>
                <w:r w:rsidR="00636CE8">
                  <w:rPr>
                    <w:rFonts w:ascii="Tahoma" w:hAnsi="Tahoma" w:cs="Tahoma"/>
                    <w:kern w:val="2"/>
                    <w:sz w:val="22"/>
                    <w:szCs w:val="22"/>
                  </w:rPr>
                  <w:t>.</w:t>
                </w:r>
              </w:sdtContent>
            </w:sdt>
            <w:permEnd w:id="1299909117"/>
          </w:p>
        </w:tc>
      </w:tr>
      <w:tr w:rsidR="003B3511" w:rsidRPr="00DE219A" w14:paraId="13257C52" w14:textId="77777777" w:rsidTr="00971392">
        <w:trPr>
          <w:trHeight w:val="300"/>
        </w:trPr>
        <w:tc>
          <w:tcPr>
            <w:tcW w:w="2717" w:type="dxa"/>
            <w:gridSpan w:val="2"/>
            <w:vAlign w:val="center"/>
          </w:tcPr>
          <w:p w14:paraId="2100779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4.5. Kartu su Prekėmis pateikiami dokumentai </w:t>
            </w:r>
          </w:p>
        </w:tc>
        <w:tc>
          <w:tcPr>
            <w:tcW w:w="7063" w:type="dxa"/>
            <w:gridSpan w:val="6"/>
            <w:vAlign w:val="center"/>
          </w:tcPr>
          <w:p w14:paraId="663E2B06" w14:textId="187F64BC" w:rsidR="003B3511" w:rsidRDefault="003B3511" w:rsidP="003B3511">
            <w:pPr>
              <w:jc w:val="both"/>
              <w:rPr>
                <w:rFonts w:ascii="Tahoma" w:hAnsi="Tahoma" w:cs="Tahoma"/>
                <w:kern w:val="2"/>
                <w:sz w:val="22"/>
                <w:szCs w:val="22"/>
              </w:rPr>
            </w:pPr>
            <w:r w:rsidRPr="007C5FE6">
              <w:rPr>
                <w:rFonts w:ascii="Tahoma" w:hAnsi="Tahoma" w:cs="Tahoma"/>
                <w:kern w:val="2"/>
                <w:sz w:val="22"/>
                <w:szCs w:val="22"/>
              </w:rPr>
              <w:t>Kartu su Prekėmis pateikiami šie dokumentai:</w:t>
            </w:r>
          </w:p>
          <w:p w14:paraId="5C9F317F" w14:textId="16C30956" w:rsidR="003B3511" w:rsidRPr="007C5FE6" w:rsidRDefault="003B3511" w:rsidP="003B3511">
            <w:pPr>
              <w:pStyle w:val="ListParagraph"/>
              <w:numPr>
                <w:ilvl w:val="2"/>
                <w:numId w:val="5"/>
              </w:numPr>
              <w:jc w:val="both"/>
              <w:rPr>
                <w:rFonts w:ascii="Tahoma" w:hAnsi="Tahoma" w:cs="Tahoma"/>
                <w:kern w:val="2"/>
                <w:sz w:val="22"/>
                <w:szCs w:val="22"/>
              </w:rPr>
            </w:pPr>
            <w:r w:rsidRPr="007C5FE6">
              <w:rPr>
                <w:rFonts w:ascii="Tahoma" w:hAnsi="Tahoma" w:cs="Tahoma"/>
                <w:kern w:val="2"/>
                <w:sz w:val="22"/>
                <w:szCs w:val="22"/>
              </w:rPr>
              <w:t xml:space="preserve">Prekių perdavimo–priėmimo aktas: </w:t>
            </w:r>
            <w:permStart w:id="1311535550" w:edGrp="everyone"/>
            <w:sdt>
              <w:sdtPr>
                <w:rPr>
                  <w:rFonts w:ascii="Tahoma" w:hAnsi="Tahoma" w:cs="Tahoma"/>
                  <w:sz w:val="22"/>
                  <w:szCs w:val="22"/>
                </w:rPr>
                <w:id w:val="-2074890478"/>
                <w:placeholder>
                  <w:docPart w:val="D03CD62D252F48D6B2B8F80E334B74CC"/>
                </w:placeholder>
                <w:comboBox>
                  <w:listItem w:value="Choose an item."/>
                  <w:listItem w:displayText="Taip" w:value="Taip"/>
                  <w:listItem w:displayText="Ne" w:value="Ne"/>
                </w:comboBox>
              </w:sdtPr>
              <w:sdtEndPr/>
              <w:sdtContent>
                <w:r w:rsidR="00BA555B">
                  <w:rPr>
                    <w:rFonts w:ascii="Tahoma" w:hAnsi="Tahoma" w:cs="Tahoma"/>
                    <w:sz w:val="22"/>
                    <w:szCs w:val="22"/>
                  </w:rPr>
                  <w:t>Taip</w:t>
                </w:r>
              </w:sdtContent>
            </w:sdt>
            <w:r>
              <w:t>;</w:t>
            </w:r>
          </w:p>
          <w:permEnd w:id="1311535550"/>
          <w:p w14:paraId="75531809" w14:textId="0735B86E" w:rsidR="003B3511" w:rsidRPr="007C5FE6" w:rsidRDefault="003B3511" w:rsidP="003B3511">
            <w:pPr>
              <w:pStyle w:val="ListParagraph"/>
              <w:numPr>
                <w:ilvl w:val="2"/>
                <w:numId w:val="5"/>
              </w:numPr>
              <w:jc w:val="both"/>
              <w:rPr>
                <w:rFonts w:ascii="Tahoma" w:hAnsi="Tahoma" w:cs="Tahoma"/>
                <w:kern w:val="2"/>
                <w:sz w:val="22"/>
                <w:szCs w:val="22"/>
              </w:rPr>
            </w:pPr>
            <w:r w:rsidRPr="007C5FE6">
              <w:rPr>
                <w:rFonts w:ascii="Tahoma" w:hAnsi="Tahoma" w:cs="Tahoma"/>
                <w:kern w:val="2"/>
                <w:sz w:val="22"/>
                <w:szCs w:val="22"/>
              </w:rPr>
              <w:t xml:space="preserve">Prekių </w:t>
            </w:r>
            <w:r>
              <w:rPr>
                <w:rFonts w:ascii="Tahoma" w:hAnsi="Tahoma" w:cs="Tahoma"/>
                <w:kern w:val="2"/>
                <w:sz w:val="22"/>
                <w:szCs w:val="22"/>
              </w:rPr>
              <w:t>naudojimo instrukcija</w:t>
            </w:r>
            <w:r w:rsidRPr="007C5FE6">
              <w:rPr>
                <w:rFonts w:ascii="Tahoma" w:hAnsi="Tahoma" w:cs="Tahoma"/>
                <w:kern w:val="2"/>
                <w:sz w:val="22"/>
                <w:szCs w:val="22"/>
              </w:rPr>
              <w:t xml:space="preserve">: </w:t>
            </w:r>
            <w:permStart w:id="1987327942" w:edGrp="everyone"/>
            <w:sdt>
              <w:sdtPr>
                <w:rPr>
                  <w:rFonts w:ascii="Tahoma" w:hAnsi="Tahoma" w:cs="Tahoma"/>
                  <w:sz w:val="22"/>
                  <w:szCs w:val="22"/>
                </w:rPr>
                <w:id w:val="-1751422788"/>
                <w:placeholder>
                  <w:docPart w:val="E7C12DC5E84741D0A20B740052167124"/>
                </w:placeholder>
                <w:comboBox>
                  <w:listItem w:value="Choose an item."/>
                  <w:listItem w:displayText="Taip" w:value="Taip"/>
                  <w:listItem w:displayText="Ne" w:value="Ne"/>
                </w:comboBox>
              </w:sdtPr>
              <w:sdtEndPr/>
              <w:sdtContent>
                <w:r w:rsidR="00BA555B">
                  <w:rPr>
                    <w:rFonts w:ascii="Tahoma" w:hAnsi="Tahoma" w:cs="Tahoma"/>
                    <w:sz w:val="22"/>
                    <w:szCs w:val="22"/>
                  </w:rPr>
                  <w:t>Taip</w:t>
                </w:r>
              </w:sdtContent>
            </w:sdt>
            <w:permEnd w:id="1987327942"/>
            <w:r>
              <w:t>;</w:t>
            </w:r>
          </w:p>
          <w:p w14:paraId="193EA522" w14:textId="610B3EE9" w:rsidR="003B3511" w:rsidRPr="007C5FE6" w:rsidRDefault="00BA555B" w:rsidP="003B3511">
            <w:pPr>
              <w:pStyle w:val="ListParagraph"/>
              <w:numPr>
                <w:ilvl w:val="2"/>
                <w:numId w:val="5"/>
              </w:numPr>
              <w:jc w:val="both"/>
              <w:rPr>
                <w:rFonts w:ascii="Tahoma" w:hAnsi="Tahoma" w:cs="Tahoma"/>
                <w:kern w:val="2"/>
                <w:sz w:val="22"/>
                <w:szCs w:val="22"/>
              </w:rPr>
            </w:pPr>
            <w:permStart w:id="1903258153" w:edGrp="everyone"/>
            <w:r>
              <w:rPr>
                <w:rFonts w:ascii="Tahoma" w:hAnsi="Tahoma" w:cs="Tahoma"/>
                <w:kern w:val="2"/>
                <w:sz w:val="22"/>
                <w:szCs w:val="22"/>
              </w:rPr>
              <w:t>-</w:t>
            </w:r>
          </w:p>
          <w:p w14:paraId="338AFA2A" w14:textId="57D712EB" w:rsidR="003B3511" w:rsidRPr="007C5FE6" w:rsidRDefault="00BA555B" w:rsidP="003B3511">
            <w:pPr>
              <w:pStyle w:val="ListParagraph"/>
              <w:numPr>
                <w:ilvl w:val="2"/>
                <w:numId w:val="5"/>
              </w:numPr>
              <w:jc w:val="both"/>
              <w:rPr>
                <w:rFonts w:ascii="Tahoma" w:hAnsi="Tahoma" w:cs="Tahoma"/>
                <w:kern w:val="2"/>
                <w:sz w:val="22"/>
                <w:szCs w:val="22"/>
              </w:rPr>
            </w:pPr>
            <w:r>
              <w:rPr>
                <w:rFonts w:ascii="Tahoma" w:hAnsi="Tahoma" w:cs="Tahoma"/>
                <w:kern w:val="2"/>
                <w:sz w:val="22"/>
                <w:szCs w:val="22"/>
              </w:rPr>
              <w:t>-</w:t>
            </w:r>
          </w:p>
          <w:permEnd w:id="1903258153"/>
          <w:p w14:paraId="6CEF824B" w14:textId="77777777" w:rsidR="003B3511" w:rsidRDefault="003B3511" w:rsidP="003B3511">
            <w:pPr>
              <w:jc w:val="both"/>
              <w:rPr>
                <w:rFonts w:ascii="Tahoma" w:hAnsi="Tahoma" w:cs="Tahoma"/>
                <w:kern w:val="2"/>
                <w:sz w:val="22"/>
                <w:szCs w:val="22"/>
              </w:rPr>
            </w:pPr>
          </w:p>
          <w:p w14:paraId="4152737E" w14:textId="3B66591A" w:rsidR="003B3511" w:rsidRPr="00DE219A" w:rsidRDefault="003B3511" w:rsidP="003B3511">
            <w:pPr>
              <w:jc w:val="both"/>
              <w:rPr>
                <w:rFonts w:ascii="Tahoma" w:hAnsi="Tahoma" w:cs="Tahoma"/>
                <w:kern w:val="2"/>
                <w:sz w:val="22"/>
                <w:szCs w:val="22"/>
              </w:rPr>
            </w:pPr>
            <w:r w:rsidRPr="007C5FE6">
              <w:rPr>
                <w:rFonts w:ascii="Tahoma" w:hAnsi="Tahoma" w:cs="Tahoma"/>
                <w:kern w:val="2"/>
                <w:sz w:val="22"/>
                <w:szCs w:val="22"/>
              </w:rPr>
              <w:t>Tiekėjui nepateikus nurodytų dokumentų, laikoma, kad Prekės neatitinka Sutartyje nustatytų reikalavimų.</w:t>
            </w:r>
          </w:p>
        </w:tc>
      </w:tr>
      <w:tr w:rsidR="003B3511" w:rsidRPr="00DE219A" w14:paraId="64BE4453" w14:textId="77777777" w:rsidTr="00971392">
        <w:trPr>
          <w:trHeight w:val="300"/>
        </w:trPr>
        <w:tc>
          <w:tcPr>
            <w:tcW w:w="9780" w:type="dxa"/>
            <w:gridSpan w:val="8"/>
          </w:tcPr>
          <w:p w14:paraId="201F1D93"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5. SUTARTIES KAINA IR ATSISKAITYMO TVARKA</w:t>
            </w:r>
          </w:p>
        </w:tc>
      </w:tr>
      <w:tr w:rsidR="003B3511" w:rsidRPr="00DE219A" w14:paraId="1282B61F" w14:textId="77777777" w:rsidTr="00971392">
        <w:trPr>
          <w:trHeight w:val="300"/>
        </w:trPr>
        <w:tc>
          <w:tcPr>
            <w:tcW w:w="2717" w:type="dxa"/>
            <w:gridSpan w:val="2"/>
            <w:vAlign w:val="center"/>
          </w:tcPr>
          <w:p w14:paraId="72501FA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5.1. Sutarčiai taikomas kainos apskaičiavimo būdas</w:t>
            </w:r>
          </w:p>
        </w:tc>
        <w:permStart w:id="629760924" w:edGrp="everyone"/>
        <w:tc>
          <w:tcPr>
            <w:tcW w:w="7063" w:type="dxa"/>
            <w:gridSpan w:val="6"/>
            <w:vAlign w:val="center"/>
          </w:tcPr>
          <w:p w14:paraId="47549270" w14:textId="703596E1" w:rsidR="003B3511" w:rsidRPr="00DE219A" w:rsidRDefault="00780377" w:rsidP="003B3511">
            <w:pPr>
              <w:jc w:val="both"/>
              <w:rPr>
                <w:rFonts w:ascii="Tahoma" w:hAnsi="Tahoma" w:cs="Tahoma"/>
                <w:color w:val="4472C4"/>
                <w:kern w:val="2"/>
                <w:sz w:val="22"/>
                <w:szCs w:val="22"/>
              </w:rPr>
            </w:pPr>
            <w:sdt>
              <w:sdtPr>
                <w:rPr>
                  <w:rFonts w:ascii="Tahoma" w:hAnsi="Tahoma" w:cs="Tahoma"/>
                  <w:color w:val="4472C4"/>
                  <w:kern w:val="2"/>
                  <w:sz w:val="22"/>
                  <w:szCs w:val="22"/>
                </w:rPr>
                <w:id w:val="-416875962"/>
                <w:placeholder>
                  <w:docPart w:val="0BA4892400F94F589474C8134010BC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00BA555B">
                  <w:rPr>
                    <w:rFonts w:ascii="Tahoma" w:hAnsi="Tahoma" w:cs="Tahoma"/>
                    <w:color w:val="4472C4"/>
                    <w:kern w:val="2"/>
                    <w:sz w:val="22"/>
                    <w:szCs w:val="22"/>
                  </w:rPr>
                  <w:t xml:space="preserve">Fiksuoto įkainio </w:t>
                </w:r>
                <w:permEnd w:id="629760924"/>
              </w:sdtContent>
            </w:sdt>
          </w:p>
        </w:tc>
      </w:tr>
      <w:tr w:rsidR="003B3511" w:rsidRPr="00DE219A" w14:paraId="5E1EC0A0" w14:textId="77777777" w:rsidTr="00971392">
        <w:trPr>
          <w:trHeight w:val="300"/>
        </w:trPr>
        <w:tc>
          <w:tcPr>
            <w:tcW w:w="2717" w:type="dxa"/>
            <w:gridSpan w:val="2"/>
            <w:vAlign w:val="center"/>
          </w:tcPr>
          <w:p w14:paraId="3B917829" w14:textId="4E851BDB"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5.2. Pradinės Sutarties vertė ir Sutarties kaina</w:t>
            </w:r>
          </w:p>
          <w:p w14:paraId="56BB9FE0" w14:textId="77777777" w:rsidR="003B3511" w:rsidRPr="00DE219A" w:rsidRDefault="003B3511" w:rsidP="003B3511">
            <w:pPr>
              <w:rPr>
                <w:rFonts w:ascii="Tahoma" w:hAnsi="Tahoma" w:cs="Tahoma"/>
                <w:b/>
                <w:bCs/>
                <w:kern w:val="2"/>
                <w:sz w:val="22"/>
                <w:szCs w:val="22"/>
              </w:rPr>
            </w:pPr>
          </w:p>
          <w:p w14:paraId="67498511" w14:textId="2F1C0307" w:rsidR="003B3511" w:rsidRPr="00DE219A" w:rsidRDefault="003B3511" w:rsidP="003B3511">
            <w:pPr>
              <w:rPr>
                <w:rFonts w:ascii="Tahoma" w:hAnsi="Tahoma" w:cs="Tahoma"/>
                <w:b/>
                <w:bCs/>
                <w:kern w:val="2"/>
                <w:sz w:val="22"/>
                <w:szCs w:val="22"/>
              </w:rPr>
            </w:pPr>
          </w:p>
        </w:tc>
        <w:tc>
          <w:tcPr>
            <w:tcW w:w="7063" w:type="dxa"/>
            <w:gridSpan w:val="6"/>
            <w:vAlign w:val="center"/>
          </w:tcPr>
          <w:p w14:paraId="67417F22" w14:textId="7098A313"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Šioje Sutartyje P</w:t>
            </w:r>
            <w:r w:rsidRPr="00DE219A">
              <w:rPr>
                <w:rFonts w:ascii="Tahoma" w:hAnsi="Tahoma" w:cs="Tahoma"/>
                <w:color w:val="000000"/>
                <w:kern w:val="2"/>
                <w:sz w:val="22"/>
                <w:szCs w:val="22"/>
              </w:rPr>
              <w:t xml:space="preserve">radinės Sutarties vertė yra lygi </w:t>
            </w:r>
            <w:permStart w:id="1058093371" w:edGrp="everyone"/>
            <w:sdt>
              <w:sdtPr>
                <w:rPr>
                  <w:rFonts w:ascii="Tahoma" w:hAnsi="Tahoma" w:cs="Tahoma"/>
                  <w:color w:val="000000"/>
                  <w:kern w:val="2"/>
                  <w:sz w:val="22"/>
                  <w:szCs w:val="22"/>
                </w:rPr>
                <w:id w:val="2085868092"/>
                <w:placeholder>
                  <w:docPart w:val="C8D84936A6CD41DDAFEC781B3A1B6C36"/>
                </w:placeholder>
                <w:comboBox>
                  <w:listItem w:value="Choose an item."/>
                  <w:listItem w:displayText="Tiekėjo pasiūlymo kainai be PVM, nurodytai už visą pirkimo dokumentuose ir Sutartyje nurodytą Prekių kiekį ir (ar) apimtį." w:value="Tiekėjo pasiūlymo kainai be PVM, nurodytai už visą pirkimo dokumentuose ir Sutartyje nurodytą Prekių kiekį ir (ar) apimtį."/>
                  <w:listItem w:displayText="Tiekėjo pasiūlymo kainai be PVM, apskaičiuotai sudauginus maksimalų Prekių kiekį iš Tiekėjo pasiūlyto įkainio be PVM. Pirkėjas perka Prekes pagal poreikį Sutartyje arba Pasiūlyme nurodytais įkainiais, neviršijant jame nurodyto Prekių maksimalaus kiekio." w:value="Tiekėjo pasiūlymo kainai be PVM, apskaičiuotai sudauginus maksimalų Prekių kiekį iš Tiekėjo pasiūlyto įkainio be PVM. Pirkėjas perka Prekes pagal poreikį Sutartyje arba Pasiūlyme nurodytais įkainiais, neviršijant jame nurodyto Prekių maksimalaus kiekio."/>
                  <w:listItem w:displayText="Tiekėjo pasiūlymo kainai be PVM, apskaičiuotai sudauginus maksimalų Prekių kiekį iš Tiekėjo pasiūlyto įkainio (-ių) be PVM arba maksimaliai pirkimui skirtai lėšų sumai be PVM, priklausomai nuo to kuri iš jų yra mažesnė. Pirkėjas perka Prekes pagal poreikį " w:value="Tiekėjo pasiūlymo kainai be PVM, apskaičiuotai sudauginus maksimalų Prekių kiekį iš Tiekėjo pasiūlyto įkainio (-ių) be PVM arba maksimaliai pirkimui skirtai lėšų sumai be PVM, priklausomai nuo to kuri iš jų yra mažesnė. Pirkėjas perka Prekes pagal poreikį "/>
                  <w:listItem w:displayText="maksimaliai pirkimui skirtai lėšų sumai be PVM pirkimo dokumentuose ir Sutartyje nurodytų Prekių įsigijimui Tiekėjo pasiūlyme nurodytais įkainiais be PVM. Pirkėjas perka Prekes pagal poreikį Sutartyje arba Pasiūlyme nurodytais įkainiais, neviršijant bendro" w:value="maksimaliai pirkimui skirtai lėšų sumai be PVM pirkimo dokumentuose ir Sutartyje nurodytų Prekių įsigijimui Tiekėjo pasiūlyme nurodytais įkainiais be PVM. Pirkėjas perka Prekes pagal poreikį Sutartyje arba Pasiūlyme nurodytais įkainiais, neviršijant bendro"/>
                  <w:listItem w:displayText="maksimaliai pirkimui skirtai lėšų sumai be PVM pirkimo dokumentuose ir Sutartyje nurodytų Prekių įsigijimui Tiekėjo pasiūlyme nurodytais įkainiais be PVM, įvertinant ir Tiekėjo siūlomą nuolaidą (antkainį)." w:value="maksimaliai pirkimui skirtai lėšų sumai be PVM pirkimo dokumentuose ir Sutartyje nurodytų Prekių įsigijimui Tiekėjo pasiūlyme nurodytais įkainiais be PVM, įvertinant ir Tiekėjo siūlomą nuolaidą (antkainį)."/>
                  <w:listItem w:displayText="maksimaliai pirkimui skirtai lėšų sumai (be PVM) pirkimo dokumentuose ir Sutartyje nurodytų Prekių įsigijimui" w:value="maksimaliai pirkimui skirtai lėšų sumai (be PVM) pirkimo dokumentuose ir Sutartyje nurodytų Prekių įsigijimui"/>
                  <w:listItem w:displayText="Tiekėjo pasiūlymo kainai be PVM, apskaičiuotai sudauginus maksimalų Prekių kiekį iš Tiekėjo pasiūlyto įkainio be PVM, įvertinant ir Tiekėjo siūlomą nuolaidą (antkainį)." w:value="Tiekėjo pasiūlymo kainai be PVM, apskaičiuotai sudauginus maksimalų Prekių kiekį iš Tiekėjo pasiūlyto įkainio be PVM, įvertinant ir Tiekėjo siūlomą nuolaidą (antkainį)."/>
                  <w:listItem w:displayText="Tiekėjo pasiūlymo kainai be PVM, apskaičiuotai sudauginus maksimalų Prekių kiekį iš Tiekėjo pasiūlyto įkainio be PVM arba maksimaliai pirkimui skirtai lėšų sumai be PVM, priklausomai nuo to kuri iš jų yra mažesnė, įvertinant ir Tiekėjo siūlomą nuolaidą (an" w:value="Tiekėjo pasiūlymo kainai be PVM, apskaičiuotai sudauginus maksimalų Prekių kiekį iš Tiekėjo pasiūlyto įkainio be PVM arba maksimaliai pirkimui skirtai lėšų sumai be PVM, priklausomai nuo to kuri iš jų yra mažesnė, įvertinant ir Tiekėjo siūlomą nuolaidą (an"/>
                </w:comboBox>
              </w:sdtPr>
              <w:sdtEndPr/>
              <w:sdtContent>
                <w:r w:rsidR="00BA555B">
                  <w:rPr>
                    <w:rFonts w:ascii="Tahoma" w:hAnsi="Tahoma" w:cs="Tahoma"/>
                    <w:color w:val="000000"/>
                    <w:kern w:val="2"/>
                    <w:sz w:val="22"/>
                    <w:szCs w:val="22"/>
                  </w:rPr>
                  <w:t>Tiekėjo pasiūlymo kainai be PVM, apskaičiuotai sudauginus maksimal</w:t>
                </w:r>
                <w:r w:rsidR="00A92207">
                  <w:rPr>
                    <w:rFonts w:ascii="Tahoma" w:hAnsi="Tahoma" w:cs="Tahoma"/>
                    <w:color w:val="000000"/>
                    <w:kern w:val="2"/>
                    <w:sz w:val="22"/>
                    <w:szCs w:val="22"/>
                  </w:rPr>
                  <w:t>ius</w:t>
                </w:r>
                <w:r w:rsidR="00BA555B">
                  <w:rPr>
                    <w:rFonts w:ascii="Tahoma" w:hAnsi="Tahoma" w:cs="Tahoma"/>
                    <w:color w:val="000000"/>
                    <w:kern w:val="2"/>
                    <w:sz w:val="22"/>
                    <w:szCs w:val="22"/>
                  </w:rPr>
                  <w:t xml:space="preserve"> Prekių kiek</w:t>
                </w:r>
                <w:r w:rsidR="00A92207">
                  <w:rPr>
                    <w:rFonts w:ascii="Tahoma" w:hAnsi="Tahoma" w:cs="Tahoma"/>
                    <w:color w:val="000000"/>
                    <w:kern w:val="2"/>
                    <w:sz w:val="22"/>
                    <w:szCs w:val="22"/>
                  </w:rPr>
                  <w:t>ius</w:t>
                </w:r>
                <w:r w:rsidR="00BA555B">
                  <w:rPr>
                    <w:rFonts w:ascii="Tahoma" w:hAnsi="Tahoma" w:cs="Tahoma"/>
                    <w:color w:val="000000"/>
                    <w:kern w:val="2"/>
                    <w:sz w:val="22"/>
                    <w:szCs w:val="22"/>
                  </w:rPr>
                  <w:t xml:space="preserve"> iš Tiekėjo pasiūlyt</w:t>
                </w:r>
                <w:r w:rsidR="00A92207">
                  <w:rPr>
                    <w:rFonts w:ascii="Tahoma" w:hAnsi="Tahoma" w:cs="Tahoma"/>
                    <w:color w:val="000000"/>
                    <w:kern w:val="2"/>
                    <w:sz w:val="22"/>
                    <w:szCs w:val="22"/>
                  </w:rPr>
                  <w:t>ų</w:t>
                </w:r>
                <w:r w:rsidR="00BA555B">
                  <w:rPr>
                    <w:rFonts w:ascii="Tahoma" w:hAnsi="Tahoma" w:cs="Tahoma"/>
                    <w:color w:val="000000"/>
                    <w:kern w:val="2"/>
                    <w:sz w:val="22"/>
                    <w:szCs w:val="22"/>
                  </w:rPr>
                  <w:t xml:space="preserve"> įkaini</w:t>
                </w:r>
                <w:r w:rsidR="00A92207">
                  <w:rPr>
                    <w:rFonts w:ascii="Tahoma" w:hAnsi="Tahoma" w:cs="Tahoma"/>
                    <w:color w:val="000000"/>
                    <w:kern w:val="2"/>
                    <w:sz w:val="22"/>
                    <w:szCs w:val="22"/>
                  </w:rPr>
                  <w:t>ų</w:t>
                </w:r>
                <w:r w:rsidR="00BA555B">
                  <w:rPr>
                    <w:rFonts w:ascii="Tahoma" w:hAnsi="Tahoma" w:cs="Tahoma"/>
                    <w:color w:val="000000"/>
                    <w:kern w:val="2"/>
                    <w:sz w:val="22"/>
                    <w:szCs w:val="22"/>
                  </w:rPr>
                  <w:t xml:space="preserve"> be PVM. Pirkėjas nuomoja Prekes pagal poreikį Sutartyje arba Pasiūlyme nurodytais įkainiais, neviršijant jame nurodyto Prekių maksimalaus kiekio.</w:t>
                </w:r>
              </w:sdtContent>
            </w:sdt>
            <w:permEnd w:id="1058093371"/>
            <w:r w:rsidRPr="00DE219A">
              <w:rPr>
                <w:rFonts w:ascii="Tahoma" w:hAnsi="Tahoma" w:cs="Tahoma"/>
                <w:kern w:val="2"/>
                <w:sz w:val="22"/>
                <w:szCs w:val="22"/>
              </w:rPr>
              <w:t xml:space="preserve"> </w:t>
            </w:r>
          </w:p>
          <w:p w14:paraId="0A82DD88" w14:textId="1A87CFF4"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Pradinės Sutarties vertė yra </w:t>
            </w:r>
            <w:permStart w:id="1655798267" w:edGrp="everyone"/>
            <w:r w:rsidRPr="00DE219A">
              <w:rPr>
                <w:rFonts w:ascii="Tahoma" w:hAnsi="Tahoma" w:cs="Tahoma"/>
                <w:color w:val="4472C4"/>
                <w:kern w:val="2"/>
                <w:sz w:val="22"/>
                <w:szCs w:val="22"/>
              </w:rPr>
              <w:t>(nurodyti sumą skaičiais)</w:t>
            </w:r>
            <w:permEnd w:id="1655798267"/>
            <w:r w:rsidRPr="00DE219A">
              <w:rPr>
                <w:rFonts w:ascii="Tahoma" w:hAnsi="Tahoma" w:cs="Tahoma"/>
                <w:kern w:val="2"/>
                <w:sz w:val="22"/>
                <w:szCs w:val="22"/>
              </w:rPr>
              <w:t xml:space="preserve"> Eur, be pridėtinės vertės mokesčio (toliau – PVM). </w:t>
            </w:r>
          </w:p>
          <w:p w14:paraId="597963A6" w14:textId="25E97D15"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PVM sudaro </w:t>
            </w:r>
            <w:permStart w:id="747189278" w:edGrp="everyone"/>
            <w:r w:rsidRPr="00DE219A">
              <w:rPr>
                <w:rFonts w:ascii="Tahoma" w:hAnsi="Tahoma" w:cs="Tahoma"/>
                <w:color w:val="4472C4"/>
                <w:kern w:val="2"/>
                <w:sz w:val="22"/>
                <w:szCs w:val="22"/>
              </w:rPr>
              <w:t>(nurodyti sumą skaičiais)</w:t>
            </w:r>
            <w:permEnd w:id="747189278"/>
            <w:r w:rsidRPr="00DE219A">
              <w:rPr>
                <w:rFonts w:ascii="Tahoma" w:hAnsi="Tahoma" w:cs="Tahoma"/>
                <w:kern w:val="2"/>
                <w:sz w:val="22"/>
                <w:szCs w:val="22"/>
              </w:rPr>
              <w:t xml:space="preserve"> Eur.</w:t>
            </w:r>
          </w:p>
          <w:p w14:paraId="20B2CA97" w14:textId="77777777" w:rsidR="003B3511"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Sutarties kaina yra </w:t>
            </w:r>
            <w:permStart w:id="328618489" w:edGrp="everyone"/>
            <w:r w:rsidRPr="00DE219A">
              <w:rPr>
                <w:rFonts w:ascii="Tahoma" w:hAnsi="Tahoma" w:cs="Tahoma"/>
                <w:color w:val="4472C4"/>
                <w:kern w:val="2"/>
                <w:sz w:val="22"/>
                <w:szCs w:val="22"/>
              </w:rPr>
              <w:t>(nurodyti sumą skaičiais)</w:t>
            </w:r>
            <w:permEnd w:id="328618489"/>
            <w:r w:rsidRPr="00DE219A">
              <w:rPr>
                <w:rFonts w:ascii="Tahoma" w:hAnsi="Tahoma" w:cs="Tahoma"/>
                <w:kern w:val="2"/>
                <w:sz w:val="22"/>
                <w:szCs w:val="22"/>
              </w:rPr>
              <w:t xml:space="preserve"> Eur su PVM.</w:t>
            </w:r>
          </w:p>
          <w:p w14:paraId="36811E2E" w14:textId="77777777" w:rsidR="003B3511" w:rsidRDefault="003B3511" w:rsidP="003B3511">
            <w:pPr>
              <w:jc w:val="both"/>
              <w:rPr>
                <w:rFonts w:ascii="Tahoma" w:hAnsi="Tahoma" w:cs="Tahoma"/>
                <w:kern w:val="2"/>
                <w:sz w:val="22"/>
                <w:szCs w:val="22"/>
              </w:rPr>
            </w:pPr>
          </w:p>
          <w:p w14:paraId="513AF6E6" w14:textId="342E7DF6" w:rsidR="003B3511" w:rsidRPr="00DE219A" w:rsidRDefault="00EF122D" w:rsidP="003B3511">
            <w:pPr>
              <w:jc w:val="both"/>
              <w:rPr>
                <w:rFonts w:ascii="Tahoma" w:hAnsi="Tahoma" w:cs="Tahoma"/>
                <w:kern w:val="2"/>
                <w:sz w:val="22"/>
                <w:szCs w:val="22"/>
              </w:rPr>
            </w:pPr>
            <w:permStart w:id="567305420" w:edGrp="everyone"/>
            <w:r w:rsidRPr="008F3DDB">
              <w:rPr>
                <w:rFonts w:ascii="Tahoma" w:hAnsi="Tahoma" w:cs="Tahoma"/>
                <w:kern w:val="2"/>
                <w:sz w:val="22"/>
                <w:szCs w:val="22"/>
              </w:rPr>
              <w:t xml:space="preserve">Pirkėjo įsipareigojamas išsinuomoti Prekių kiekis - 173 įrenginiai. Taip pat Pirkėjas įsipareigoja atlikti ne mažiau kaip </w:t>
            </w:r>
            <w:r w:rsidR="00AF1FAF">
              <w:rPr>
                <w:rFonts w:ascii="Tahoma" w:hAnsi="Tahoma" w:cs="Tahoma"/>
                <w:kern w:val="2"/>
                <w:sz w:val="22"/>
                <w:szCs w:val="22"/>
              </w:rPr>
              <w:t>2 400 000</w:t>
            </w:r>
            <w:r w:rsidRPr="008F3DDB">
              <w:rPr>
                <w:rFonts w:ascii="Tahoma" w:hAnsi="Tahoma" w:cs="Tahoma"/>
                <w:kern w:val="2"/>
                <w:sz w:val="22"/>
                <w:szCs w:val="22"/>
              </w:rPr>
              <w:t xml:space="preserve"> spaudų</w:t>
            </w:r>
            <w:r w:rsidR="00BA555B" w:rsidRPr="008F3DDB">
              <w:rPr>
                <w:rFonts w:ascii="Tahoma" w:hAnsi="Tahoma" w:cs="Tahoma"/>
                <w:kern w:val="2"/>
                <w:sz w:val="22"/>
                <w:szCs w:val="22"/>
              </w:rPr>
              <w:t>.</w:t>
            </w:r>
            <w:r w:rsidR="003B3511" w:rsidRPr="008F3DDB">
              <w:rPr>
                <w:rFonts w:ascii="Tahoma" w:hAnsi="Tahoma" w:cs="Tahoma"/>
                <w:kern w:val="2"/>
                <w:sz w:val="22"/>
                <w:szCs w:val="22"/>
              </w:rPr>
              <w:t xml:space="preserve"> </w:t>
            </w:r>
            <w:permEnd w:id="567305420"/>
          </w:p>
        </w:tc>
      </w:tr>
      <w:tr w:rsidR="003B3511" w:rsidRPr="00DE219A" w14:paraId="655B6DAD" w14:textId="77777777" w:rsidTr="00971392">
        <w:trPr>
          <w:trHeight w:val="550"/>
        </w:trPr>
        <w:tc>
          <w:tcPr>
            <w:tcW w:w="2717" w:type="dxa"/>
            <w:gridSpan w:val="2"/>
            <w:vMerge w:val="restart"/>
            <w:vAlign w:val="center"/>
          </w:tcPr>
          <w:p w14:paraId="46F93E90" w14:textId="05DE07F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5.3. Sutarties kainos / įkainių perskaičiavimas </w:t>
            </w:r>
            <w:r w:rsidRPr="00DE219A">
              <w:rPr>
                <w:rFonts w:ascii="Tahoma" w:hAnsi="Tahoma" w:cs="Tahoma"/>
                <w:b/>
                <w:bCs/>
                <w:kern w:val="2"/>
                <w:sz w:val="22"/>
                <w:szCs w:val="22"/>
              </w:rPr>
              <w:lastRenderedPageBreak/>
              <w:t xml:space="preserve">taikant </w:t>
            </w:r>
            <w:r w:rsidRPr="00DE219A">
              <w:rPr>
                <w:rFonts w:ascii="Tahoma" w:hAnsi="Tahoma" w:cs="Tahoma"/>
                <w:b/>
                <w:bCs/>
                <w:kern w:val="2"/>
                <w:sz w:val="22"/>
                <w:szCs w:val="22"/>
                <w:u w:val="single"/>
              </w:rPr>
              <w:t>peržiūros</w:t>
            </w:r>
            <w:r w:rsidRPr="00DE219A">
              <w:rPr>
                <w:rFonts w:ascii="Tahoma" w:hAnsi="Tahoma" w:cs="Tahoma"/>
                <w:b/>
                <w:bCs/>
                <w:kern w:val="2"/>
                <w:sz w:val="22"/>
                <w:szCs w:val="22"/>
              </w:rPr>
              <w:t xml:space="preserve"> taisykles</w:t>
            </w:r>
          </w:p>
        </w:tc>
        <w:tc>
          <w:tcPr>
            <w:tcW w:w="7063" w:type="dxa"/>
            <w:gridSpan w:val="6"/>
            <w:vAlign w:val="center"/>
          </w:tcPr>
          <w:p w14:paraId="55FCFBF9" w14:textId="517F625A"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lastRenderedPageBreak/>
              <w:t>Sutarties kaina / įkainiai bus perskaičiuojami:</w:t>
            </w:r>
          </w:p>
        </w:tc>
      </w:tr>
      <w:tr w:rsidR="003B3511" w:rsidRPr="00DE219A" w14:paraId="5EF50570" w14:textId="77777777" w:rsidTr="00971392">
        <w:trPr>
          <w:trHeight w:val="714"/>
        </w:trPr>
        <w:tc>
          <w:tcPr>
            <w:tcW w:w="2717" w:type="dxa"/>
            <w:gridSpan w:val="2"/>
            <w:vMerge/>
            <w:vAlign w:val="center"/>
          </w:tcPr>
          <w:p w14:paraId="63B83CC5"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2E0030F4" w14:textId="333CE07B"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5.3.1. dėl PVM tarifo pasikeitimo</w:t>
            </w:r>
          </w:p>
        </w:tc>
        <w:tc>
          <w:tcPr>
            <w:tcW w:w="4135" w:type="dxa"/>
            <w:gridSpan w:val="2"/>
            <w:vAlign w:val="center"/>
          </w:tcPr>
          <w:p w14:paraId="5862BCE2" w14:textId="5E8A2607" w:rsidR="003B3511" w:rsidRPr="00DE219A" w:rsidRDefault="003B3511" w:rsidP="003B3511">
            <w:pPr>
              <w:jc w:val="both"/>
              <w:rPr>
                <w:rFonts w:ascii="Tahoma" w:hAnsi="Tahoma" w:cs="Tahoma"/>
                <w:color w:val="FF0000"/>
                <w:kern w:val="2"/>
                <w:sz w:val="22"/>
                <w:szCs w:val="22"/>
              </w:rPr>
            </w:pPr>
            <w:r w:rsidRPr="00DE219A">
              <w:rPr>
                <w:rFonts w:ascii="Tahoma" w:hAnsi="Tahoma" w:cs="Tahoma"/>
                <w:kern w:val="2"/>
                <w:sz w:val="22"/>
                <w:szCs w:val="22"/>
              </w:rPr>
              <w:t>Taip</w:t>
            </w:r>
          </w:p>
        </w:tc>
      </w:tr>
      <w:tr w:rsidR="003B3511" w:rsidRPr="00DE219A" w14:paraId="4E2630B4" w14:textId="77777777" w:rsidTr="00971392">
        <w:trPr>
          <w:trHeight w:val="896"/>
        </w:trPr>
        <w:tc>
          <w:tcPr>
            <w:tcW w:w="2717" w:type="dxa"/>
            <w:gridSpan w:val="2"/>
            <w:vMerge/>
            <w:vAlign w:val="center"/>
          </w:tcPr>
          <w:p w14:paraId="78DE83A2"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0B6CD7EA" w14:textId="5BEB269F"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5.3.2. dėl kitų mokesčių, lemiančių Prekių kainos pokytį, pasikeitimo</w:t>
            </w:r>
          </w:p>
        </w:tc>
        <w:permStart w:id="1004697692" w:edGrp="everyone"/>
        <w:tc>
          <w:tcPr>
            <w:tcW w:w="4135" w:type="dxa"/>
            <w:gridSpan w:val="2"/>
            <w:vAlign w:val="center"/>
          </w:tcPr>
          <w:p w14:paraId="19F98F43" w14:textId="3E670717" w:rsidR="003B3511" w:rsidRPr="00DE219A" w:rsidRDefault="00780377" w:rsidP="003B3511">
            <w:pPr>
              <w:jc w:val="both"/>
              <w:rPr>
                <w:rFonts w:ascii="Tahoma" w:hAnsi="Tahoma" w:cs="Tahoma"/>
                <w:kern w:val="2"/>
                <w:sz w:val="22"/>
                <w:szCs w:val="22"/>
              </w:rPr>
            </w:pPr>
            <w:sdt>
              <w:sdtPr>
                <w:rPr>
                  <w:rFonts w:ascii="Tahoma" w:hAnsi="Tahoma" w:cs="Tahoma"/>
                  <w:kern w:val="2"/>
                  <w:sz w:val="22"/>
                  <w:szCs w:val="22"/>
                </w:rPr>
                <w:id w:val="906266666"/>
                <w:placeholder>
                  <w:docPart w:val="22F0EF1A518140E3A6F60676E7F03940"/>
                </w:placeholder>
                <w:comboBox>
                  <w:listItem w:value="Choose an item."/>
                  <w:listItem w:displayText="Taip:" w:value="Taip:"/>
                  <w:listItem w:displayText="Ne" w:value="Ne"/>
                </w:comboBox>
              </w:sdtPr>
              <w:sdtEndPr/>
              <w:sdtContent>
                <w:r w:rsidR="001A78B7">
                  <w:rPr>
                    <w:rFonts w:ascii="Tahoma" w:hAnsi="Tahoma" w:cs="Tahoma"/>
                    <w:kern w:val="2"/>
                    <w:sz w:val="22"/>
                    <w:szCs w:val="22"/>
                  </w:rPr>
                  <w:t>Ne</w:t>
                </w:r>
              </w:sdtContent>
            </w:sdt>
            <w:permEnd w:id="1004697692"/>
            <w:r w:rsidR="003B3511" w:rsidRPr="00DE219A">
              <w:rPr>
                <w:rFonts w:ascii="Tahoma" w:hAnsi="Tahoma" w:cs="Tahoma"/>
                <w:kern w:val="2"/>
                <w:sz w:val="22"/>
                <w:szCs w:val="22"/>
              </w:rPr>
              <w:t xml:space="preserve"> </w:t>
            </w:r>
          </w:p>
          <w:p w14:paraId="69A3DB6F" w14:textId="1187CAC2" w:rsidR="003B3511" w:rsidRPr="00DE219A" w:rsidRDefault="003B3511" w:rsidP="003B3511">
            <w:pPr>
              <w:jc w:val="both"/>
              <w:rPr>
                <w:rFonts w:ascii="Tahoma" w:hAnsi="Tahoma" w:cs="Tahoma"/>
                <w:color w:val="FF0000"/>
                <w:kern w:val="2"/>
                <w:sz w:val="22"/>
                <w:szCs w:val="22"/>
              </w:rPr>
            </w:pPr>
            <w:permStart w:id="2130533121" w:edGrp="everyone"/>
            <w:permEnd w:id="2130533121"/>
          </w:p>
        </w:tc>
      </w:tr>
      <w:tr w:rsidR="003B3511" w:rsidRPr="00DE219A" w14:paraId="1EE6CDDB" w14:textId="77777777" w:rsidTr="00971392">
        <w:trPr>
          <w:trHeight w:val="651"/>
        </w:trPr>
        <w:tc>
          <w:tcPr>
            <w:tcW w:w="2717" w:type="dxa"/>
            <w:gridSpan w:val="2"/>
            <w:vMerge/>
            <w:vAlign w:val="center"/>
          </w:tcPr>
          <w:p w14:paraId="2A273B24"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3E148E13" w14:textId="267E2774"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5.3.3. dėl kainų lygio pokyčio</w:t>
            </w:r>
          </w:p>
        </w:tc>
        <w:permStart w:id="646534360" w:edGrp="everyone"/>
        <w:tc>
          <w:tcPr>
            <w:tcW w:w="4135" w:type="dxa"/>
            <w:gridSpan w:val="2"/>
            <w:vAlign w:val="center"/>
          </w:tcPr>
          <w:p w14:paraId="359B3902" w14:textId="6A01C348" w:rsidR="003B3511" w:rsidRPr="00DE219A" w:rsidRDefault="00780377" w:rsidP="003B3511">
            <w:pPr>
              <w:jc w:val="both"/>
              <w:rPr>
                <w:rFonts w:ascii="Tahoma" w:hAnsi="Tahoma" w:cs="Tahoma"/>
                <w:color w:val="FF0000"/>
                <w:kern w:val="2"/>
                <w:sz w:val="22"/>
                <w:szCs w:val="22"/>
              </w:rPr>
            </w:pPr>
            <w:sdt>
              <w:sdtPr>
                <w:rPr>
                  <w:rFonts w:ascii="Tahoma" w:hAnsi="Tahoma" w:cs="Tahoma"/>
                  <w:kern w:val="2"/>
                  <w:sz w:val="22"/>
                  <w:szCs w:val="22"/>
                </w:rPr>
                <w:id w:val="-60409035"/>
                <w:placeholder>
                  <w:docPart w:val="E7DB5379076346DAABCB9DAEE5607EE7"/>
                </w:placeholder>
                <w:comboBox>
                  <w:listItem w:value="Choose an item."/>
                  <w:listItem w:displayText="Taip" w:value="Taip"/>
                  <w:listItem w:displayText="Ne" w:value="Ne"/>
                </w:comboBox>
              </w:sdtPr>
              <w:sdtEndPr/>
              <w:sdtContent>
                <w:r w:rsidR="001A78B7">
                  <w:rPr>
                    <w:rFonts w:ascii="Tahoma" w:hAnsi="Tahoma" w:cs="Tahoma"/>
                    <w:kern w:val="2"/>
                    <w:sz w:val="22"/>
                    <w:szCs w:val="22"/>
                  </w:rPr>
                  <w:t>Taip</w:t>
                </w:r>
              </w:sdtContent>
            </w:sdt>
            <w:permEnd w:id="646534360"/>
          </w:p>
        </w:tc>
      </w:tr>
      <w:tr w:rsidR="003B3511" w:rsidRPr="00DE219A" w14:paraId="47E1543D" w14:textId="77777777" w:rsidTr="00971392">
        <w:trPr>
          <w:trHeight w:val="689"/>
        </w:trPr>
        <w:tc>
          <w:tcPr>
            <w:tcW w:w="2717" w:type="dxa"/>
            <w:gridSpan w:val="2"/>
            <w:vMerge/>
            <w:vAlign w:val="center"/>
          </w:tcPr>
          <w:p w14:paraId="77EC0BC6"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358C8FDC" w14:textId="5DBF8488"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5.3.4. pagal Prekių grupių kainų pokyčius</w:t>
            </w:r>
          </w:p>
        </w:tc>
        <w:permStart w:id="1044588664" w:edGrp="everyone"/>
        <w:tc>
          <w:tcPr>
            <w:tcW w:w="4135" w:type="dxa"/>
            <w:gridSpan w:val="2"/>
            <w:vAlign w:val="center"/>
          </w:tcPr>
          <w:p w14:paraId="558BBB44" w14:textId="7AC47543" w:rsidR="003B3511" w:rsidRPr="00DE219A" w:rsidRDefault="00780377" w:rsidP="003B3511">
            <w:pPr>
              <w:jc w:val="both"/>
              <w:rPr>
                <w:rFonts w:ascii="Tahoma" w:hAnsi="Tahoma" w:cs="Tahoma"/>
                <w:kern w:val="2"/>
                <w:sz w:val="22"/>
                <w:szCs w:val="22"/>
              </w:rPr>
            </w:pPr>
            <w:sdt>
              <w:sdtPr>
                <w:rPr>
                  <w:rFonts w:ascii="Tahoma" w:hAnsi="Tahoma" w:cs="Tahoma"/>
                  <w:kern w:val="2"/>
                  <w:sz w:val="22"/>
                  <w:szCs w:val="22"/>
                </w:rPr>
                <w:id w:val="1288779987"/>
                <w:placeholder>
                  <w:docPart w:val="ED601AD0FF9E4C39A3E30CEB7CB75057"/>
                </w:placeholder>
                <w:comboBox>
                  <w:listItem w:value="Choose an item."/>
                  <w:listItem w:displayText="Taip:" w:value="Taip:"/>
                  <w:listItem w:displayText="Ne" w:value="Ne"/>
                </w:comboBox>
              </w:sdtPr>
              <w:sdtEndPr/>
              <w:sdtContent>
                <w:r w:rsidR="001A78B7">
                  <w:rPr>
                    <w:rFonts w:ascii="Tahoma" w:hAnsi="Tahoma" w:cs="Tahoma"/>
                    <w:kern w:val="2"/>
                    <w:sz w:val="22"/>
                    <w:szCs w:val="22"/>
                  </w:rPr>
                  <w:t>Ne</w:t>
                </w:r>
              </w:sdtContent>
            </w:sdt>
            <w:permEnd w:id="1044588664"/>
          </w:p>
          <w:p w14:paraId="6C77B82C" w14:textId="5DD383D3" w:rsidR="003B3511" w:rsidRPr="00DE219A" w:rsidRDefault="003B3511" w:rsidP="003B3511">
            <w:pPr>
              <w:jc w:val="both"/>
              <w:rPr>
                <w:rFonts w:ascii="Tahoma" w:hAnsi="Tahoma" w:cs="Tahoma"/>
                <w:kern w:val="2"/>
                <w:sz w:val="22"/>
                <w:szCs w:val="22"/>
              </w:rPr>
            </w:pPr>
            <w:permStart w:id="1338385782" w:edGrp="everyone"/>
            <w:permEnd w:id="1338385782"/>
          </w:p>
        </w:tc>
      </w:tr>
      <w:tr w:rsidR="003B3511" w:rsidRPr="00DE219A" w14:paraId="38A01041" w14:textId="77777777" w:rsidTr="00971392">
        <w:trPr>
          <w:trHeight w:val="300"/>
        </w:trPr>
        <w:tc>
          <w:tcPr>
            <w:tcW w:w="2717" w:type="dxa"/>
            <w:gridSpan w:val="2"/>
            <w:vAlign w:val="center"/>
          </w:tcPr>
          <w:p w14:paraId="7F8B671A"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5.3.1. Sutarties kainos / įkainių peržiūra dėl PVM tarifo pasikeitimo</w:t>
            </w:r>
          </w:p>
        </w:tc>
        <w:tc>
          <w:tcPr>
            <w:tcW w:w="7063" w:type="dxa"/>
            <w:gridSpan w:val="6"/>
            <w:vAlign w:val="center"/>
          </w:tcPr>
          <w:p w14:paraId="21FF47CF" w14:textId="77777777"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A5C7923" w14:textId="77777777"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Perskaičiuota Sutarties kaina / Prekių įkainiai įforminami Susitarimu ir turi būti taikomi nuo naujo PVM įvedimo datos (nepriklausomai nuo to, kada pasirašytas Susitarimas).</w:t>
            </w:r>
          </w:p>
        </w:tc>
      </w:tr>
      <w:tr w:rsidR="003B3511" w:rsidRPr="00DE219A" w14:paraId="44408274" w14:textId="77777777" w:rsidTr="00971392">
        <w:trPr>
          <w:gridAfter w:val="1"/>
          <w:wAfter w:w="25" w:type="dxa"/>
          <w:trHeight w:val="300"/>
        </w:trPr>
        <w:tc>
          <w:tcPr>
            <w:tcW w:w="2717" w:type="dxa"/>
            <w:gridSpan w:val="2"/>
            <w:vAlign w:val="center"/>
          </w:tcPr>
          <w:p w14:paraId="27D7397A" w14:textId="2C8B4204"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5.3.2. Sutarties kainos / įkainių peržiūra dėl kitų mokesčių, lemiančių Prekių kainos pokytį, pasikeitimo</w:t>
            </w:r>
          </w:p>
        </w:tc>
        <w:tc>
          <w:tcPr>
            <w:tcW w:w="7038" w:type="dxa"/>
            <w:gridSpan w:val="5"/>
            <w:vAlign w:val="center"/>
          </w:tcPr>
          <w:p w14:paraId="3AA6B1D1" w14:textId="77777777" w:rsidR="003B3511" w:rsidRPr="00DE219A" w:rsidRDefault="003B3511" w:rsidP="003B3511">
            <w:pPr>
              <w:jc w:val="both"/>
              <w:rPr>
                <w:rFonts w:ascii="Tahoma" w:hAnsi="Tahoma" w:cs="Tahoma"/>
                <w:kern w:val="2"/>
                <w:sz w:val="22"/>
                <w:szCs w:val="22"/>
              </w:rPr>
            </w:pPr>
            <w:permStart w:id="1744449467" w:edGrp="everyone"/>
            <w:r w:rsidRPr="00DE219A">
              <w:rPr>
                <w:rFonts w:ascii="Tahoma" w:hAnsi="Tahoma" w:cs="Tahoma"/>
                <w:kern w:val="2"/>
                <w:sz w:val="22"/>
                <w:szCs w:val="22"/>
              </w:rPr>
              <w:t>Netaikoma</w:t>
            </w:r>
          </w:p>
          <w:permEnd w:id="1744449467"/>
          <w:p w14:paraId="06C4BAD7" w14:textId="1675127E" w:rsidR="003B3511" w:rsidRPr="00DE219A" w:rsidRDefault="003B3511" w:rsidP="003B3511">
            <w:pPr>
              <w:jc w:val="both"/>
              <w:rPr>
                <w:rFonts w:ascii="Tahoma" w:hAnsi="Tahoma" w:cs="Tahoma"/>
                <w:kern w:val="2"/>
                <w:sz w:val="22"/>
                <w:szCs w:val="22"/>
              </w:rPr>
            </w:pPr>
          </w:p>
        </w:tc>
      </w:tr>
      <w:tr w:rsidR="003B3511" w:rsidRPr="00DE219A" w14:paraId="7D182486" w14:textId="77777777" w:rsidTr="00971392">
        <w:trPr>
          <w:gridAfter w:val="1"/>
          <w:wAfter w:w="25" w:type="dxa"/>
          <w:trHeight w:val="300"/>
        </w:trPr>
        <w:tc>
          <w:tcPr>
            <w:tcW w:w="2717" w:type="dxa"/>
            <w:gridSpan w:val="2"/>
            <w:vAlign w:val="center"/>
          </w:tcPr>
          <w:p w14:paraId="6F9C4D99" w14:textId="6048A9CF" w:rsidR="003B3511" w:rsidRPr="00DE219A" w:rsidRDefault="003B3511" w:rsidP="003B3511">
            <w:pPr>
              <w:rPr>
                <w:rFonts w:ascii="Tahoma" w:hAnsi="Tahoma" w:cs="Tahoma"/>
                <w:kern w:val="2"/>
                <w:sz w:val="22"/>
                <w:szCs w:val="22"/>
              </w:rPr>
            </w:pPr>
            <w:permStart w:id="1736450732" w:edGrp="everyone" w:colFirst="1" w:colLast="1"/>
            <w:r w:rsidRPr="00DE219A">
              <w:rPr>
                <w:rFonts w:ascii="Tahoma" w:hAnsi="Tahoma" w:cs="Tahoma"/>
                <w:b/>
                <w:bCs/>
                <w:kern w:val="2"/>
                <w:sz w:val="22"/>
                <w:szCs w:val="22"/>
              </w:rPr>
              <w:t>5.3.3.</w:t>
            </w:r>
            <w:r w:rsidRPr="00DE219A">
              <w:rPr>
                <w:rFonts w:ascii="Tahoma" w:hAnsi="Tahoma" w:cs="Tahoma"/>
                <w:kern w:val="2"/>
                <w:sz w:val="22"/>
                <w:szCs w:val="22"/>
              </w:rPr>
              <w:t xml:space="preserve"> </w:t>
            </w:r>
            <w:r w:rsidRPr="00DE219A">
              <w:rPr>
                <w:rFonts w:ascii="Tahoma" w:hAnsi="Tahoma" w:cs="Tahoma"/>
                <w:b/>
                <w:bCs/>
                <w:kern w:val="2"/>
                <w:sz w:val="22"/>
                <w:szCs w:val="22"/>
              </w:rPr>
              <w:t>Sutarties kainos / įkainių peržiūra dėl kainų lygio pokyčio</w:t>
            </w:r>
          </w:p>
        </w:tc>
        <w:tc>
          <w:tcPr>
            <w:tcW w:w="7038" w:type="dxa"/>
            <w:gridSpan w:val="5"/>
            <w:vAlign w:val="center"/>
          </w:tcPr>
          <w:p w14:paraId="0785BBCF" w14:textId="13D1DC62" w:rsidR="003B3511" w:rsidRPr="00DE219A" w:rsidRDefault="003B3511" w:rsidP="003B3511">
            <w:pPr>
              <w:jc w:val="both"/>
              <w:rPr>
                <w:rFonts w:ascii="Tahoma" w:hAnsi="Tahoma" w:cs="Tahoma"/>
                <w:kern w:val="2"/>
                <w:sz w:val="22"/>
                <w:szCs w:val="22"/>
              </w:rPr>
            </w:pPr>
            <w:r w:rsidRPr="00DE219A">
              <w:rPr>
                <w:rFonts w:ascii="Tahoma" w:hAnsi="Tahoma" w:cs="Tahoma"/>
                <w:color w:val="000000"/>
                <w:kern w:val="2"/>
                <w:sz w:val="22"/>
                <w:szCs w:val="22"/>
              </w:rPr>
              <w:t>5.3.3.1 Bet</w:t>
            </w:r>
            <w:r w:rsidRPr="00DE219A">
              <w:rPr>
                <w:rFonts w:ascii="Tahoma" w:hAnsi="Tahoma" w:cs="Tahoma"/>
                <w:kern w:val="2"/>
                <w:sz w:val="22"/>
                <w:szCs w:val="22"/>
              </w:rPr>
              <w:t xml:space="preserve"> kuri </w:t>
            </w:r>
            <w:r w:rsidRPr="00DE219A">
              <w:rPr>
                <w:rFonts w:ascii="Tahoma" w:hAnsi="Tahoma" w:cs="Tahoma"/>
                <w:color w:val="000000" w:themeColor="text1"/>
                <w:kern w:val="2"/>
                <w:sz w:val="22"/>
                <w:szCs w:val="22"/>
              </w:rPr>
              <w:t xml:space="preserve">Sutarties šalis Sutarties galiojimo metu turi teisę inicijuoti Sutarties </w:t>
            </w:r>
            <w:r w:rsidR="001A78B7">
              <w:rPr>
                <w:rFonts w:ascii="Tahoma" w:hAnsi="Tahoma" w:cs="Tahoma"/>
                <w:color w:val="000000" w:themeColor="text1"/>
                <w:kern w:val="2"/>
                <w:sz w:val="22"/>
                <w:szCs w:val="22"/>
              </w:rPr>
              <w:t xml:space="preserve">nuomos </w:t>
            </w:r>
            <w:r w:rsidRPr="00DE219A">
              <w:rPr>
                <w:rFonts w:ascii="Tahoma" w:hAnsi="Tahoma" w:cs="Tahoma"/>
                <w:color w:val="000000" w:themeColor="text1"/>
                <w:kern w:val="2"/>
                <w:sz w:val="22"/>
                <w:szCs w:val="22"/>
              </w:rPr>
              <w:t xml:space="preserve">kainos / įkainių peržiūrą </w:t>
            </w:r>
            <w:r w:rsidRPr="00DE219A">
              <w:rPr>
                <w:rFonts w:ascii="Tahoma" w:hAnsi="Tahoma" w:cs="Tahoma"/>
                <w:kern w:val="2"/>
                <w:sz w:val="22"/>
                <w:szCs w:val="22"/>
              </w:rPr>
              <w:t xml:space="preserve">(keitimą) ne anksčiau kaip po </w:t>
            </w:r>
            <w:r w:rsidRPr="00DE219A">
              <w:rPr>
                <w:rFonts w:ascii="Tahoma" w:hAnsi="Tahoma" w:cs="Tahoma"/>
                <w:color w:val="4472C4"/>
                <w:kern w:val="2"/>
                <w:sz w:val="22"/>
                <w:szCs w:val="22"/>
              </w:rPr>
              <w:t xml:space="preserve">6 mėnesių </w:t>
            </w:r>
            <w:r w:rsidRPr="00DE219A">
              <w:rPr>
                <w:rFonts w:ascii="Tahoma" w:hAnsi="Tahoma" w:cs="Tahoma"/>
                <w:kern w:val="2"/>
                <w:sz w:val="22"/>
                <w:szCs w:val="22"/>
              </w:rPr>
              <w:t>nuo Sutarties įsigaliojimo dienos (jeigu peržiūra jau buvo atlikta – nuo Susitarimo dėl paskutinio perskaičiavimo pagal šį Specialiųjų sąlygų punktą įsigaliojimo dienos). Sutar</w:t>
            </w:r>
            <w:r w:rsidRPr="00DE219A">
              <w:rPr>
                <w:rFonts w:ascii="Tahoma" w:hAnsi="Tahoma" w:cs="Tahoma"/>
                <w:color w:val="000000" w:themeColor="text1"/>
                <w:kern w:val="2"/>
                <w:sz w:val="22"/>
                <w:szCs w:val="22"/>
              </w:rPr>
              <w:t xml:space="preserve">ties kainos / įkainių peržiūra atliekama ne </w:t>
            </w:r>
            <w:r w:rsidR="001A78B7">
              <w:rPr>
                <w:rFonts w:ascii="Tahoma" w:hAnsi="Tahoma" w:cs="Tahoma"/>
                <w:color w:val="000000" w:themeColor="text1"/>
                <w:kern w:val="2"/>
                <w:sz w:val="22"/>
                <w:szCs w:val="22"/>
              </w:rPr>
              <w:t xml:space="preserve">dažniau </w:t>
            </w:r>
            <w:r w:rsidRPr="00DE219A">
              <w:rPr>
                <w:rFonts w:ascii="Tahoma" w:hAnsi="Tahoma" w:cs="Tahoma"/>
                <w:color w:val="000000" w:themeColor="text1"/>
                <w:kern w:val="2"/>
                <w:sz w:val="22"/>
                <w:szCs w:val="22"/>
              </w:rPr>
              <w:t>kaip kas 12 mėnesių (sąlyga taikoma jei Sutartis galioja ne trumpiau kaip 12 mėnesių).</w:t>
            </w:r>
          </w:p>
          <w:p w14:paraId="30829924" w14:textId="24E94752"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kern w:val="2"/>
                <w:sz w:val="22"/>
                <w:szCs w:val="22"/>
              </w:rPr>
              <w:t xml:space="preserve">5.3.3.2. </w:t>
            </w:r>
            <w:r w:rsidRPr="00DE219A">
              <w:rPr>
                <w:rFonts w:ascii="Tahoma" w:hAnsi="Tahoma" w:cs="Tahoma"/>
                <w:color w:val="000000" w:themeColor="text1"/>
                <w:kern w:val="2"/>
                <w:sz w:val="22"/>
                <w:szCs w:val="22"/>
              </w:rPr>
              <w:t>Sutarties k</w:t>
            </w:r>
            <w:r w:rsidRPr="00DE219A">
              <w:rPr>
                <w:rFonts w:ascii="Tahoma" w:hAnsi="Tahoma" w:cs="Tahoma"/>
                <w:color w:val="000000" w:themeColor="text1"/>
                <w:kern w:val="2"/>
                <w:sz w:val="22"/>
                <w:szCs w:val="22"/>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1D39C29C" w14:textId="6CBF083A"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5.3.3.3. </w:t>
            </w:r>
            <w:r w:rsidRPr="00DE219A">
              <w:rPr>
                <w:rFonts w:ascii="Tahoma" w:hAnsi="Tahoma" w:cs="Tahoma"/>
                <w:color w:val="000000" w:themeColor="text1"/>
                <w:kern w:val="2"/>
                <w:sz w:val="22"/>
                <w:szCs w:val="22"/>
                <w:shd w:val="clear" w:color="auto" w:fill="FFFFFF"/>
              </w:rPr>
              <w:t>Jeigu Prekių tiekimas vėluoja dėl Tiekėjo kaltės, uždelstų pristatyti Prekių kaina / įkainiai nėra perskaičiuojami dėl kainų lygio kilimo (negali būti didinami).</w:t>
            </w:r>
          </w:p>
          <w:p w14:paraId="4BEBADEB" w14:textId="13B234DA"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5.3.3.4. Atlikdamos Sutarties kainos / įkainių peržiūrą </w:t>
            </w:r>
            <w:r w:rsidRPr="00DE219A">
              <w:rPr>
                <w:rFonts w:ascii="Tahoma" w:hAnsi="Tahoma" w:cs="Tahoma"/>
                <w:color w:val="000000" w:themeColor="text1"/>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B7BE2A5" w14:textId="3B1EE0F1"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4AB2985A" w14:textId="1363DFBD"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lastRenderedPageBreak/>
              <w:t>5.3.3.6. Nauja Sutarties kaina / įkainiai apskaičiuojami pagal žemiau pateiktą formulę:</w:t>
            </w:r>
          </w:p>
          <w:p w14:paraId="1B2FD949" w14:textId="77777777" w:rsidR="006F438F" w:rsidRDefault="00780377" w:rsidP="003B3511">
            <w:pPr>
              <w:jc w:val="both"/>
              <w:textAlignment w:val="baseline"/>
              <w:rPr>
                <w:rFonts w:ascii="Tahoma" w:hAnsi="Tahoma" w:cs="Tahoma"/>
                <w:color w:val="000000" w:themeColor="text1"/>
                <w:kern w:val="2"/>
                <w:sz w:val="22"/>
                <w:szCs w:val="22"/>
              </w:rPr>
            </w:pPr>
            <m:oMath>
              <m:sSub>
                <m:sSubPr>
                  <m:ctrlPr>
                    <w:ins w:id="1" w:author="Aidas Gudavičius" w:date="2024-10-16T10:38:00Z" w16du:dateUtc="2024-10-16T07:38:00Z">
                      <w:rPr>
                        <w:rFonts w:ascii="Cambria Math" w:hAnsi="Cambria Math" w:cs="Tahoma"/>
                        <w:color w:val="000000" w:themeColor="text1"/>
                        <w:sz w:val="22"/>
                        <w:szCs w:val="22"/>
                      </w:rPr>
                    </w:ins>
                  </m:ctrlPr>
                </m:sSubPr>
                <m:e>
                  <m:r>
                    <m:rPr>
                      <m:sty m:val="p"/>
                    </m:rPr>
                    <w:rPr>
                      <w:rFonts w:ascii="Cambria Math" w:hAnsi="Cambria Math" w:cs="Tahoma"/>
                      <w:color w:val="000000" w:themeColor="text1"/>
                      <w:sz w:val="22"/>
                      <w:szCs w:val="22"/>
                    </w:rPr>
                    <m:t>a</m:t>
                  </m:r>
                </m:e>
                <m:sub>
                  <m:r>
                    <m:rPr>
                      <m:sty m:val="p"/>
                    </m:rPr>
                    <w:rPr>
                      <w:rFonts w:ascii="Cambria Math" w:hAnsi="Cambria Math" w:cs="Tahoma"/>
                      <w:color w:val="000000" w:themeColor="text1"/>
                      <w:sz w:val="22"/>
                      <w:szCs w:val="22"/>
                    </w:rPr>
                    <m:t>1</m:t>
                  </m:r>
                </m:sub>
              </m:sSub>
              <m:r>
                <m:rPr>
                  <m:sty m:val="p"/>
                </m:rPr>
                <w:rPr>
                  <w:rFonts w:ascii="Cambria Math" w:hAnsi="Cambria Math" w:cs="Tahoma"/>
                  <w:color w:val="000000" w:themeColor="text1"/>
                  <w:sz w:val="22"/>
                  <w:szCs w:val="22"/>
                </w:rPr>
                <m:t>=</m:t>
              </m:r>
              <m:r>
                <m:rPr>
                  <m:sty m:val="p"/>
                </m:rPr>
                <w:rPr>
                  <w:rFonts w:ascii="Cambria Math" w:eastAsiaTheme="minorEastAsia" w:hAnsi="Cambria Math" w:cs="Tahoma"/>
                  <w:color w:val="000000" w:themeColor="text1"/>
                  <w:sz w:val="22"/>
                  <w:szCs w:val="22"/>
                </w:rPr>
                <m:t>a+</m:t>
              </m:r>
              <m:d>
                <m:dPr>
                  <m:ctrlPr>
                    <w:ins w:id="2" w:author="Aidas Gudavičius" w:date="2024-10-16T10:38:00Z" w16du:dateUtc="2024-10-16T07:38:00Z">
                      <w:rPr>
                        <w:rFonts w:ascii="Cambria Math" w:eastAsiaTheme="minorEastAsia" w:hAnsi="Cambria Math" w:cs="Tahoma"/>
                        <w:color w:val="000000" w:themeColor="text1"/>
                        <w:sz w:val="22"/>
                        <w:szCs w:val="22"/>
                      </w:rPr>
                    </w:ins>
                  </m:ctrlPr>
                </m:dPr>
                <m:e>
                  <m:f>
                    <m:fPr>
                      <m:ctrlPr>
                        <w:ins w:id="3" w:author="Aidas Gudavičius" w:date="2024-10-16T10:38:00Z" w16du:dateUtc="2024-10-16T07:38:00Z">
                          <w:rPr>
                            <w:rFonts w:ascii="Cambria Math" w:eastAsiaTheme="minorEastAsia" w:hAnsi="Cambria Math" w:cs="Tahoma"/>
                            <w:color w:val="000000" w:themeColor="text1"/>
                            <w:sz w:val="22"/>
                            <w:szCs w:val="22"/>
                          </w:rPr>
                        </w:ins>
                      </m:ctrlPr>
                    </m:fPr>
                    <m:num>
                      <m:r>
                        <m:rPr>
                          <m:sty m:val="p"/>
                        </m:rPr>
                        <w:rPr>
                          <w:rFonts w:ascii="Cambria Math" w:eastAsiaTheme="minorEastAsia" w:hAnsi="Cambria Math" w:cs="Tahoma"/>
                          <w:color w:val="000000" w:themeColor="text1"/>
                          <w:sz w:val="22"/>
                          <w:szCs w:val="22"/>
                        </w:rPr>
                        <m:t>k</m:t>
                      </m:r>
                    </m:num>
                    <m:den>
                      <m:r>
                        <m:rPr>
                          <m:sty m:val="p"/>
                        </m:rPr>
                        <w:rPr>
                          <w:rFonts w:ascii="Cambria Math" w:eastAsiaTheme="minorEastAsia" w:hAnsi="Cambria Math" w:cs="Tahoma"/>
                          <w:color w:val="000000" w:themeColor="text1"/>
                          <w:sz w:val="22"/>
                          <w:szCs w:val="22"/>
                        </w:rPr>
                        <m:t>100</m:t>
                      </m:r>
                    </m:den>
                  </m:f>
                  <m:r>
                    <m:rPr>
                      <m:sty m:val="p"/>
                    </m:rPr>
                    <w:rPr>
                      <w:rFonts w:ascii="Cambria Math" w:eastAsiaTheme="minorEastAsia" w:hAnsi="Cambria Math" w:cs="Tahoma"/>
                      <w:color w:val="000000" w:themeColor="text1"/>
                      <w:sz w:val="22"/>
                      <w:szCs w:val="22"/>
                    </w:rPr>
                    <m:t>×a</m:t>
                  </m:r>
                </m:e>
              </m:d>
            </m:oMath>
            <w:r w:rsidR="003B3511" w:rsidRPr="00DE219A">
              <w:rPr>
                <w:rFonts w:ascii="Tahoma" w:hAnsi="Tahoma" w:cs="Tahoma"/>
                <w:color w:val="000000" w:themeColor="text1"/>
                <w:kern w:val="2"/>
                <w:sz w:val="22"/>
                <w:szCs w:val="22"/>
              </w:rPr>
              <w:t xml:space="preserve">, kur </w:t>
            </w:r>
          </w:p>
          <w:p w14:paraId="408B8851" w14:textId="6D98D4FD" w:rsidR="003B3511" w:rsidRPr="00DE219A" w:rsidRDefault="003B3511" w:rsidP="003B3511">
            <w:pPr>
              <w:jc w:val="both"/>
              <w:textAlignment w:val="baseline"/>
              <w:rPr>
                <w:rFonts w:ascii="Tahoma" w:hAnsi="Tahoma" w:cs="Tahoma"/>
                <w:color w:val="000000" w:themeColor="text1"/>
                <w:kern w:val="2"/>
                <w:sz w:val="22"/>
                <w:szCs w:val="22"/>
              </w:rPr>
            </w:pPr>
            <w:r w:rsidRPr="00DE219A">
              <w:rPr>
                <w:rFonts w:ascii="Tahoma" w:hAnsi="Tahoma" w:cs="Tahoma"/>
                <w:color w:val="000000" w:themeColor="text1"/>
                <w:kern w:val="2"/>
                <w:sz w:val="22"/>
                <w:szCs w:val="22"/>
              </w:rPr>
              <w:t>a – kaina / įkainis (Eur be PVM)) (jei peržiūra jau buvo atlikta, tai po paskutinio perskaičiavimo) </w:t>
            </w:r>
          </w:p>
          <w:p w14:paraId="43F95A2D" w14:textId="77777777" w:rsidR="003B3511" w:rsidRPr="00DE219A" w:rsidRDefault="003B3511" w:rsidP="003B3511">
            <w:pPr>
              <w:jc w:val="both"/>
              <w:textAlignment w:val="baseline"/>
              <w:rPr>
                <w:rFonts w:ascii="Tahoma" w:hAnsi="Tahoma" w:cs="Tahoma"/>
                <w:kern w:val="2"/>
                <w:sz w:val="22"/>
                <w:szCs w:val="22"/>
              </w:rPr>
            </w:pPr>
            <w:r w:rsidRPr="00DE219A">
              <w:rPr>
                <w:rFonts w:ascii="Tahoma" w:hAnsi="Tahoma" w:cs="Tahoma"/>
                <w:color w:val="000000" w:themeColor="text1"/>
                <w:kern w:val="2"/>
                <w:sz w:val="22"/>
                <w:szCs w:val="22"/>
              </w:rPr>
              <w:t>a</w:t>
            </w:r>
            <w:r w:rsidRPr="00DE219A">
              <w:rPr>
                <w:rFonts w:ascii="Tahoma" w:hAnsi="Tahoma" w:cs="Tahoma"/>
                <w:color w:val="000000" w:themeColor="text1"/>
                <w:kern w:val="2"/>
                <w:sz w:val="22"/>
                <w:szCs w:val="22"/>
                <w:vertAlign w:val="subscript"/>
              </w:rPr>
              <w:t>1</w:t>
            </w:r>
            <w:r w:rsidRPr="00DE219A">
              <w:rPr>
                <w:rFonts w:ascii="Tahoma" w:hAnsi="Tahoma" w:cs="Tahoma"/>
                <w:color w:val="000000" w:themeColor="text1"/>
                <w:kern w:val="2"/>
                <w:sz w:val="22"/>
                <w:szCs w:val="22"/>
              </w:rPr>
              <w:t xml:space="preserve"> – perskaičiuota (pakeista) kaina / įkainis (Eur </w:t>
            </w:r>
            <w:r w:rsidRPr="00DE219A">
              <w:rPr>
                <w:rFonts w:ascii="Tahoma" w:hAnsi="Tahoma" w:cs="Tahoma"/>
                <w:kern w:val="2"/>
                <w:sz w:val="22"/>
                <w:szCs w:val="22"/>
              </w:rPr>
              <w:t>be PVM) </w:t>
            </w:r>
          </w:p>
          <w:p w14:paraId="50054684" w14:textId="1883741C" w:rsidR="003B3511" w:rsidRPr="00DE219A" w:rsidRDefault="003B3511" w:rsidP="003B3511">
            <w:pPr>
              <w:jc w:val="both"/>
              <w:textAlignment w:val="baseline"/>
              <w:rPr>
                <w:rFonts w:ascii="Tahoma" w:hAnsi="Tahoma" w:cs="Tahoma"/>
                <w:kern w:val="2"/>
                <w:sz w:val="22"/>
                <w:szCs w:val="22"/>
              </w:rPr>
            </w:pPr>
            <w:r w:rsidRPr="00DE219A">
              <w:rPr>
                <w:rFonts w:ascii="Tahoma" w:hAnsi="Tahoma" w:cs="Tahoma"/>
                <w:kern w:val="2"/>
                <w:sz w:val="22"/>
                <w:szCs w:val="22"/>
              </w:rPr>
              <w:t>k – pagal vartotojų kainų indeksą (</w:t>
            </w:r>
            <w:sdt>
              <w:sdtPr>
                <w:rPr>
                  <w:rFonts w:ascii="Tahoma" w:hAnsi="Tahoma" w:cs="Tahoma"/>
                  <w:color w:val="4472C4" w:themeColor="accent1"/>
                  <w:kern w:val="2"/>
                  <w:sz w:val="22"/>
                  <w:szCs w:val="22"/>
                </w:rPr>
                <w:id w:val="-448012256"/>
                <w:placeholder>
                  <w:docPart w:val="25964198C36C4E3AB87CE4D500CF2310"/>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00F23919">
                  <w:rPr>
                    <w:rFonts w:ascii="Tahoma" w:hAnsi="Tahoma" w:cs="Tahoma"/>
                    <w:color w:val="4472C4" w:themeColor="accent1"/>
                    <w:kern w:val="2"/>
                    <w:sz w:val="22"/>
                    <w:szCs w:val="22"/>
                  </w:rPr>
                  <w:t>„Vartojimo prekių ir paslaugų“</w:t>
                </w:r>
              </w:sdtContent>
            </w:sdt>
            <w:r w:rsidRPr="00DE219A">
              <w:rPr>
                <w:rFonts w:ascii="Tahoma" w:hAnsi="Tahoma" w:cs="Tahoma"/>
                <w:color w:val="000000" w:themeColor="text1"/>
                <w:kern w:val="2"/>
                <w:sz w:val="22"/>
                <w:szCs w:val="22"/>
              </w:rPr>
              <w:t>)</w:t>
            </w:r>
            <w:r w:rsidRPr="00DE219A">
              <w:rPr>
                <w:rFonts w:ascii="Tahoma" w:hAnsi="Tahoma" w:cs="Tahoma"/>
                <w:color w:val="4472C4"/>
                <w:kern w:val="2"/>
                <w:sz w:val="22"/>
                <w:szCs w:val="22"/>
              </w:rPr>
              <w:t xml:space="preserve"> </w:t>
            </w:r>
            <w:r w:rsidRPr="00DE219A">
              <w:rPr>
                <w:rFonts w:ascii="Tahoma" w:hAnsi="Tahoma" w:cs="Tahoma"/>
                <w:kern w:val="2"/>
                <w:sz w:val="22"/>
                <w:szCs w:val="22"/>
              </w:rPr>
              <w:t>apskaičiuotas Vartojimo prekių ir paslaugų kainų pokytis (padidėjimas arba sumažėjimas) (%). „k“ reikšmė skaičiuojama pagal formulę:</w:t>
            </w:r>
          </w:p>
          <w:p w14:paraId="756F0B72" w14:textId="77777777" w:rsidR="003B3511" w:rsidRPr="00DE219A" w:rsidRDefault="003B3511" w:rsidP="003B3511">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ins w:id="4" w:author="Aidas Gudavičius" w:date="2024-10-16T10:38:00Z" w16du:dateUtc="2024-10-16T07:38:00Z">
                      <w:rPr>
                        <w:rFonts w:ascii="Cambria Math" w:eastAsiaTheme="minorEastAsia" w:hAnsi="Cambria Math" w:cs="Tahoma"/>
                        <w:sz w:val="22"/>
                        <w:szCs w:val="22"/>
                      </w:rPr>
                    </w:ins>
                  </m:ctrlPr>
                </m:fPr>
                <m:num>
                  <m:sSub>
                    <m:sSubPr>
                      <m:ctrlPr>
                        <w:ins w:id="5" w:author="Aidas Gudavičius" w:date="2024-10-16T10:38:00Z" w16du:dateUtc="2024-10-16T07:38:00Z">
                          <w:rPr>
                            <w:rFonts w:ascii="Cambria Math" w:eastAsiaTheme="minorEastAsia" w:hAnsi="Cambria Math" w:cs="Tahoma"/>
                            <w:sz w:val="22"/>
                            <w:szCs w:val="22"/>
                          </w:rPr>
                        </w:ins>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ins w:id="6" w:author="Aidas Gudavičius" w:date="2024-10-16T10:38:00Z" w16du:dateUtc="2024-10-16T07:38:00Z">
                          <w:rPr>
                            <w:rFonts w:ascii="Cambria Math" w:eastAsiaTheme="minorEastAsia" w:hAnsi="Cambria Math" w:cs="Tahoma"/>
                            <w:sz w:val="22"/>
                            <w:szCs w:val="22"/>
                          </w:rPr>
                        </w:ins>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DE219A">
              <w:rPr>
                <w:rFonts w:ascii="Tahoma" w:hAnsi="Tahoma" w:cs="Tahoma"/>
                <w:kern w:val="2"/>
                <w:sz w:val="22"/>
                <w:szCs w:val="22"/>
              </w:rPr>
              <w:t>, (proc.) kur</w:t>
            </w:r>
          </w:p>
          <w:p w14:paraId="4016F7EB" w14:textId="16C85BD8" w:rsidR="003B3511" w:rsidRPr="00DE219A" w:rsidRDefault="003B3511" w:rsidP="003B3511">
            <w:pPr>
              <w:jc w:val="both"/>
              <w:textAlignment w:val="baseline"/>
              <w:rPr>
                <w:rFonts w:ascii="Tahoma" w:hAnsi="Tahoma" w:cs="Tahoma"/>
                <w:color w:val="000000" w:themeColor="text1"/>
                <w:kern w:val="2"/>
                <w:sz w:val="22"/>
                <w:szCs w:val="22"/>
              </w:rPr>
            </w:pPr>
            <w:proofErr w:type="spellStart"/>
            <w:r w:rsidRPr="00DE219A">
              <w:rPr>
                <w:rFonts w:ascii="Tahoma" w:hAnsi="Tahoma" w:cs="Tahoma"/>
                <w:color w:val="000000" w:themeColor="text1"/>
                <w:kern w:val="2"/>
                <w:sz w:val="22"/>
                <w:szCs w:val="22"/>
              </w:rPr>
              <w:t>Ind</w:t>
            </w:r>
            <w:r w:rsidRPr="00DE219A">
              <w:rPr>
                <w:rFonts w:ascii="Tahoma" w:hAnsi="Tahoma" w:cs="Tahoma"/>
                <w:color w:val="000000" w:themeColor="text1"/>
                <w:kern w:val="2"/>
                <w:sz w:val="22"/>
                <w:szCs w:val="22"/>
                <w:vertAlign w:val="subscript"/>
              </w:rPr>
              <w:t>naujausias</w:t>
            </w:r>
            <w:proofErr w:type="spellEnd"/>
            <w:r w:rsidRPr="00DE219A">
              <w:rPr>
                <w:rFonts w:ascii="Tahoma" w:hAnsi="Tahoma" w:cs="Tahoma"/>
                <w:color w:val="000000" w:themeColor="text1"/>
                <w:kern w:val="2"/>
                <w:sz w:val="22"/>
                <w:szCs w:val="22"/>
              </w:rPr>
              <w:t xml:space="preserve"> – kreipimosi dėl kainos / įkainių peržiūros išsiuntimo kitai šaliai dieną paskelbtas naujausias vartojimo prekių ir paslaugų indeksas (</w:t>
            </w:r>
            <w:sdt>
              <w:sdtPr>
                <w:rPr>
                  <w:rFonts w:ascii="Tahoma" w:hAnsi="Tahoma" w:cs="Tahoma"/>
                  <w:color w:val="4472C4" w:themeColor="accent1"/>
                  <w:kern w:val="2"/>
                  <w:sz w:val="22"/>
                  <w:szCs w:val="22"/>
                </w:rPr>
                <w:id w:val="1595675777"/>
                <w:placeholder>
                  <w:docPart w:val="E6EDBEA7B569458FAEC47E18286BDBD9"/>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00F23919">
                  <w:rPr>
                    <w:rFonts w:ascii="Tahoma" w:hAnsi="Tahoma" w:cs="Tahoma"/>
                    <w:color w:val="4472C4" w:themeColor="accent1"/>
                    <w:kern w:val="2"/>
                    <w:sz w:val="22"/>
                    <w:szCs w:val="22"/>
                  </w:rPr>
                  <w:t>„Vartojimo prekių ir paslaugų“</w:t>
                </w:r>
              </w:sdtContent>
            </w:sdt>
            <w:r w:rsidRPr="00DE219A">
              <w:rPr>
                <w:rFonts w:ascii="Tahoma" w:hAnsi="Tahoma" w:cs="Tahoma"/>
                <w:color w:val="000000" w:themeColor="text1"/>
                <w:kern w:val="2"/>
                <w:sz w:val="22"/>
                <w:szCs w:val="22"/>
              </w:rPr>
              <w:t>).</w:t>
            </w:r>
          </w:p>
          <w:p w14:paraId="78E5322C" w14:textId="7FF55CCA" w:rsidR="003B3511" w:rsidRPr="00DE219A" w:rsidRDefault="003B3511" w:rsidP="003B3511">
            <w:pPr>
              <w:jc w:val="both"/>
              <w:rPr>
                <w:rFonts w:ascii="Tahoma" w:hAnsi="Tahoma" w:cs="Tahoma"/>
                <w:color w:val="FF0000"/>
                <w:kern w:val="2"/>
                <w:sz w:val="22"/>
                <w:szCs w:val="22"/>
              </w:rPr>
            </w:pPr>
            <w:proofErr w:type="spellStart"/>
            <w:r w:rsidRPr="00DE219A">
              <w:rPr>
                <w:rFonts w:ascii="Tahoma" w:hAnsi="Tahoma" w:cs="Tahoma"/>
                <w:kern w:val="2"/>
                <w:sz w:val="22"/>
                <w:szCs w:val="22"/>
              </w:rPr>
              <w:t>Ind</w:t>
            </w:r>
            <w:r w:rsidRPr="00DE219A">
              <w:rPr>
                <w:rFonts w:ascii="Tahoma" w:hAnsi="Tahoma" w:cs="Tahoma"/>
                <w:kern w:val="2"/>
                <w:sz w:val="22"/>
                <w:szCs w:val="22"/>
                <w:vertAlign w:val="subscript"/>
              </w:rPr>
              <w:t>pradžia</w:t>
            </w:r>
            <w:proofErr w:type="spellEnd"/>
            <w:r w:rsidRPr="00DE219A">
              <w:rPr>
                <w:rFonts w:ascii="Tahoma" w:hAnsi="Tahoma" w:cs="Tahoma"/>
                <w:kern w:val="2"/>
                <w:sz w:val="22"/>
                <w:szCs w:val="22"/>
              </w:rPr>
              <w:t xml:space="preserve"> – laikotarpio pradžios datos (mėnesio) vartojimo prekių ir paslaugų indeksas </w:t>
            </w:r>
            <w:r w:rsidRPr="00DE219A">
              <w:rPr>
                <w:rFonts w:ascii="Tahoma" w:hAnsi="Tahoma" w:cs="Tahoma"/>
                <w:color w:val="000000" w:themeColor="text1"/>
                <w:kern w:val="2"/>
                <w:sz w:val="22"/>
                <w:szCs w:val="22"/>
              </w:rPr>
              <w:t>(</w:t>
            </w:r>
            <w:sdt>
              <w:sdtPr>
                <w:rPr>
                  <w:rFonts w:ascii="Tahoma" w:hAnsi="Tahoma" w:cs="Tahoma"/>
                  <w:color w:val="4472C4" w:themeColor="accent1"/>
                  <w:kern w:val="2"/>
                  <w:sz w:val="22"/>
                  <w:szCs w:val="22"/>
                </w:rPr>
                <w:id w:val="-144504398"/>
                <w:placeholder>
                  <w:docPart w:val="E2C1C019629542849AE6C222164E885B"/>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00F23919">
                  <w:rPr>
                    <w:rFonts w:ascii="Tahoma" w:hAnsi="Tahoma" w:cs="Tahoma"/>
                    <w:color w:val="4472C4" w:themeColor="accent1"/>
                    <w:kern w:val="2"/>
                    <w:sz w:val="22"/>
                    <w:szCs w:val="22"/>
                  </w:rPr>
                  <w:t>„Vartojimo prekių ir paslaugų“</w:t>
                </w:r>
              </w:sdtContent>
            </w:sdt>
            <w:r w:rsidRPr="00DE219A">
              <w:rPr>
                <w:rFonts w:ascii="Tahoma" w:hAnsi="Tahoma" w:cs="Tahoma"/>
                <w:color w:val="000000" w:themeColor="text1"/>
                <w:kern w:val="2"/>
                <w:sz w:val="22"/>
                <w:szCs w:val="22"/>
              </w:rPr>
              <w:t>)</w:t>
            </w:r>
            <w:r w:rsidRPr="00DE219A">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AB1945" w14:textId="712B8957" w:rsidR="003B3511" w:rsidRPr="00DE219A" w:rsidRDefault="003B3511" w:rsidP="003B3511">
            <w:pPr>
              <w:jc w:val="both"/>
              <w:rPr>
                <w:rFonts w:ascii="Tahoma" w:hAnsi="Tahoma" w:cs="Tahoma"/>
                <w:color w:val="000000"/>
                <w:kern w:val="2"/>
                <w:sz w:val="22"/>
                <w:szCs w:val="22"/>
                <w:shd w:val="clear" w:color="auto" w:fill="FFFFFF"/>
              </w:rPr>
            </w:pPr>
            <w:r w:rsidRPr="00DE219A">
              <w:rPr>
                <w:rFonts w:ascii="Tahoma" w:hAnsi="Tahoma" w:cs="Tahoma"/>
                <w:color w:val="000000"/>
                <w:kern w:val="2"/>
                <w:sz w:val="22"/>
                <w:szCs w:val="22"/>
              </w:rPr>
              <w:t xml:space="preserve">5.3.3.7. </w:t>
            </w:r>
            <w:r w:rsidRPr="00DE219A">
              <w:rPr>
                <w:rFonts w:ascii="Tahoma" w:hAnsi="Tahoma" w:cs="Tahoma"/>
                <w:color w:val="000000"/>
                <w:kern w:val="2"/>
                <w:sz w:val="22"/>
                <w:szCs w:val="22"/>
                <w:shd w:val="clear" w:color="auto" w:fill="FFFFFF"/>
              </w:rPr>
              <w:t xml:space="preserve">Skaičiavimams indeksų reikšmės imamos </w:t>
            </w:r>
            <w:r w:rsidRPr="00DE219A">
              <w:rPr>
                <w:rFonts w:ascii="Tahoma" w:hAnsi="Tahoma" w:cs="Tahoma"/>
                <w:b/>
                <w:bCs/>
                <w:color w:val="FF0000"/>
                <w:kern w:val="2"/>
                <w:sz w:val="22"/>
                <w:szCs w:val="22"/>
                <w:shd w:val="clear" w:color="auto" w:fill="FFFFFF"/>
              </w:rPr>
              <w:t>keturių</w:t>
            </w:r>
            <w:r w:rsidRPr="00DE219A">
              <w:rPr>
                <w:rFonts w:ascii="Tahoma" w:hAnsi="Tahoma" w:cs="Tahoma"/>
                <w:color w:val="FF0000"/>
                <w:kern w:val="2"/>
                <w:sz w:val="22"/>
                <w:szCs w:val="22"/>
                <w:shd w:val="clear" w:color="auto" w:fill="FFFFFF"/>
              </w:rPr>
              <w:t xml:space="preserve"> </w:t>
            </w:r>
            <w:r w:rsidRPr="00DE219A">
              <w:rPr>
                <w:rFonts w:ascii="Tahoma" w:hAnsi="Tahoma" w:cs="Tahoma"/>
                <w:color w:val="000000"/>
                <w:kern w:val="2"/>
                <w:sz w:val="22"/>
                <w:szCs w:val="22"/>
                <w:shd w:val="clear" w:color="auto" w:fill="FFFFFF"/>
              </w:rPr>
              <w:t xml:space="preserve">skaitmenų po kablelio tikslumu. Apskaičiuotas pokytis (k) tolimesniems skaičiavimams naudojamas suapvalinus iki </w:t>
            </w:r>
            <w:r w:rsidRPr="00DE219A">
              <w:rPr>
                <w:rFonts w:ascii="Tahoma" w:hAnsi="Tahoma" w:cs="Tahoma"/>
                <w:b/>
                <w:bCs/>
                <w:color w:val="FF0000"/>
                <w:kern w:val="2"/>
                <w:sz w:val="22"/>
                <w:szCs w:val="22"/>
                <w:shd w:val="clear" w:color="auto" w:fill="FFFFFF"/>
              </w:rPr>
              <w:t>vieno</w:t>
            </w:r>
            <w:r w:rsidRPr="00DE219A">
              <w:rPr>
                <w:rFonts w:ascii="Tahoma" w:hAnsi="Tahoma" w:cs="Tahoma"/>
                <w:color w:val="4472C4"/>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skaitmens po kablelio, o apskaičiuotas įkainis „a</w:t>
            </w:r>
            <w:r w:rsidRPr="00DE219A">
              <w:rPr>
                <w:rFonts w:ascii="Tahoma" w:hAnsi="Tahoma" w:cs="Tahoma"/>
                <w:color w:val="000000"/>
                <w:kern w:val="2"/>
                <w:sz w:val="22"/>
                <w:szCs w:val="22"/>
                <w:shd w:val="clear" w:color="auto" w:fill="FFFFFF"/>
                <w:vertAlign w:val="subscript"/>
              </w:rPr>
              <w:t>1</w:t>
            </w:r>
            <w:r w:rsidRPr="00DE219A">
              <w:rPr>
                <w:rFonts w:ascii="Tahoma" w:hAnsi="Tahoma" w:cs="Tahoma"/>
                <w:color w:val="000000"/>
                <w:kern w:val="2"/>
                <w:sz w:val="22"/>
                <w:szCs w:val="22"/>
                <w:shd w:val="clear" w:color="auto" w:fill="FFFFFF"/>
              </w:rPr>
              <w:t xml:space="preserve">“ suapvalinamas iki </w:t>
            </w:r>
            <w:r w:rsidRPr="00DE219A">
              <w:rPr>
                <w:rFonts w:ascii="Tahoma" w:hAnsi="Tahoma" w:cs="Tahoma"/>
                <w:b/>
                <w:bCs/>
                <w:color w:val="FF0000"/>
                <w:kern w:val="2"/>
                <w:sz w:val="22"/>
                <w:szCs w:val="22"/>
                <w:shd w:val="clear" w:color="auto" w:fill="FFFFFF"/>
              </w:rPr>
              <w:t>dviejų</w:t>
            </w:r>
            <w:r w:rsidRPr="00DE219A">
              <w:rPr>
                <w:rFonts w:ascii="Tahoma" w:hAnsi="Tahoma" w:cs="Tahoma"/>
                <w:b/>
                <w:bCs/>
                <w:color w:val="000000"/>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skaitmenų po kablelio.</w:t>
            </w:r>
          </w:p>
          <w:p w14:paraId="79F5538A" w14:textId="3D7F69E6"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kern w:val="2"/>
                <w:sz w:val="22"/>
                <w:szCs w:val="22"/>
                <w:shd w:val="clear" w:color="auto" w:fill="FFFFFF"/>
              </w:rPr>
              <w:t xml:space="preserve">5.3.3.8. Šalis, </w:t>
            </w:r>
            <w:r w:rsidRPr="00DE219A">
              <w:rPr>
                <w:rFonts w:ascii="Tahoma" w:hAnsi="Tahoma" w:cs="Tahoma"/>
                <w:color w:val="000000" w:themeColor="text1"/>
                <w:kern w:val="2"/>
                <w:sz w:val="22"/>
                <w:szCs w:val="22"/>
                <w:shd w:val="clear" w:color="auto" w:fill="FFFFFF"/>
              </w:rPr>
              <w:t xml:space="preserve">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DE219A">
              <w:rPr>
                <w:rFonts w:ascii="Tahoma" w:hAnsi="Tahoma" w:cs="Tahoma"/>
                <w:color w:val="000000" w:themeColor="text1"/>
                <w:kern w:val="2"/>
                <w:sz w:val="22"/>
                <w:szCs w:val="22"/>
                <w:bdr w:val="none" w:sz="0" w:space="0" w:color="auto" w:frame="1"/>
              </w:rPr>
              <w:t>kitus oficialius šaltinių duomenis</w:t>
            </w:r>
            <w:r w:rsidRPr="00DE219A">
              <w:rPr>
                <w:rFonts w:ascii="Tahoma" w:hAnsi="Tahoma" w:cs="Tahoma"/>
                <w:color w:val="000000" w:themeColor="text1"/>
                <w:kern w:val="2"/>
                <w:sz w:val="22"/>
                <w:szCs w:val="22"/>
                <w:shd w:val="clear" w:color="auto" w:fill="FFFFFF"/>
              </w:rPr>
              <w:t>, kita svarbi informacija įrodanti tiesioginę įtaką Sutarties vykdymui ir Prekių kainos didėjimui ar mažėjimui. Prašyme Šalis neturi teisės nurodyti kito Indekso ar prašyti perskaičiavimo pagal kitą Indeksą nei nurodytas šioje procedūroje.</w:t>
            </w:r>
          </w:p>
          <w:p w14:paraId="5392CF7D" w14:textId="6B54998D"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w:t>
            </w:r>
            <w:r w:rsidRPr="00DE219A">
              <w:rPr>
                <w:rFonts w:ascii="Tahoma" w:hAnsi="Tahoma" w:cs="Tahoma"/>
                <w:color w:val="000000" w:themeColor="text1"/>
                <w:kern w:val="2"/>
                <w:sz w:val="22"/>
                <w:szCs w:val="22"/>
              </w:rPr>
              <w:t xml:space="preserve">.3.3.9. </w:t>
            </w:r>
            <w:r w:rsidRPr="00DE219A">
              <w:rPr>
                <w:rFonts w:ascii="Tahoma" w:hAnsi="Tahoma" w:cs="Tahoma"/>
                <w:color w:val="000000" w:themeColor="text1"/>
                <w:kern w:val="2"/>
                <w:sz w:val="22"/>
                <w:szCs w:val="22"/>
                <w:shd w:val="clear" w:color="auto" w:fill="FFFFFF"/>
              </w:rPr>
              <w:t>Susitarimas turi būti sudarytas per 20 darbo dienų nuo Šalies pateikto tinkamo prašymo perskaičiuoti S</w:t>
            </w:r>
            <w:r w:rsidRPr="00DE219A">
              <w:rPr>
                <w:rFonts w:ascii="Tahoma" w:hAnsi="Tahoma" w:cs="Tahoma"/>
                <w:color w:val="000000" w:themeColor="text1"/>
                <w:kern w:val="2"/>
                <w:sz w:val="22"/>
                <w:szCs w:val="22"/>
              </w:rPr>
              <w:t xml:space="preserve">utarties </w:t>
            </w:r>
            <w:r w:rsidRPr="00DE219A">
              <w:rPr>
                <w:rFonts w:ascii="Tahoma" w:hAnsi="Tahoma" w:cs="Tahoma"/>
                <w:color w:val="000000" w:themeColor="text1"/>
                <w:kern w:val="2"/>
                <w:sz w:val="22"/>
                <w:szCs w:val="22"/>
                <w:shd w:val="clear" w:color="auto" w:fill="FFFFFF"/>
              </w:rPr>
              <w:t>kainą / įkainius gavimo dienos.</w:t>
            </w:r>
          </w:p>
          <w:p w14:paraId="437510F3" w14:textId="2257C9AA" w:rsidR="003B3511" w:rsidRPr="00DE219A" w:rsidRDefault="003B3511" w:rsidP="003B3511">
            <w:pPr>
              <w:jc w:val="both"/>
              <w:rPr>
                <w:rFonts w:ascii="Tahoma" w:hAnsi="Tahoma" w:cs="Tahoma"/>
                <w:kern w:val="2"/>
                <w:sz w:val="22"/>
                <w:szCs w:val="22"/>
              </w:rPr>
            </w:pPr>
            <w:r w:rsidRPr="00DE219A">
              <w:rPr>
                <w:rFonts w:ascii="Tahoma" w:hAnsi="Tahoma" w:cs="Tahoma"/>
                <w:color w:val="000000" w:themeColor="text1"/>
                <w:kern w:val="2"/>
                <w:sz w:val="22"/>
                <w:szCs w:val="22"/>
                <w:shd w:val="clear" w:color="auto" w:fill="FFFFFF"/>
              </w:rPr>
              <w:t xml:space="preserve">5.3.3.10. </w:t>
            </w:r>
            <w:r w:rsidRPr="00DE219A">
              <w:rPr>
                <w:rFonts w:ascii="Tahoma" w:hAnsi="Tahoma" w:cs="Tahoma"/>
                <w:color w:val="000000" w:themeColor="text1"/>
                <w:kern w:val="2"/>
                <w:sz w:val="22"/>
                <w:szCs w:val="22"/>
                <w:bdr w:val="none" w:sz="0" w:space="0" w:color="auto" w:frame="1"/>
              </w:rPr>
              <w:t>Susitarimu Šalys neturi teisės keisti procedūroje nurodytos tvarkos ar kitų Sutarties nuostatų, išskyrus, jei keitimas atliekamas pagal VPĮ nuostatas.</w:t>
            </w:r>
          </w:p>
        </w:tc>
      </w:tr>
      <w:permEnd w:id="1736450732"/>
      <w:tr w:rsidR="003B3511" w:rsidRPr="00DE219A" w14:paraId="314106BE" w14:textId="77777777" w:rsidTr="00971392">
        <w:trPr>
          <w:trHeight w:val="300"/>
        </w:trPr>
        <w:tc>
          <w:tcPr>
            <w:tcW w:w="2717" w:type="dxa"/>
            <w:gridSpan w:val="2"/>
            <w:vAlign w:val="center"/>
          </w:tcPr>
          <w:p w14:paraId="3FAACB5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 xml:space="preserve">5.4. Sutarties kainos / įkainių apskaičiavimas taikant </w:t>
            </w:r>
            <w:r w:rsidRPr="00DE219A">
              <w:rPr>
                <w:rFonts w:ascii="Tahoma" w:hAnsi="Tahoma" w:cs="Tahoma"/>
                <w:b/>
                <w:bCs/>
                <w:kern w:val="2"/>
                <w:sz w:val="22"/>
                <w:szCs w:val="22"/>
                <w:u w:val="single"/>
              </w:rPr>
              <w:t>kiekio (apimties)</w:t>
            </w:r>
            <w:r w:rsidRPr="00DE219A">
              <w:rPr>
                <w:rFonts w:ascii="Tahoma" w:hAnsi="Tahoma" w:cs="Tahoma"/>
                <w:b/>
                <w:bCs/>
                <w:kern w:val="2"/>
                <w:sz w:val="22"/>
                <w:szCs w:val="22"/>
              </w:rPr>
              <w:t xml:space="preserve"> keitimo taisykles</w:t>
            </w:r>
          </w:p>
        </w:tc>
        <w:tc>
          <w:tcPr>
            <w:tcW w:w="7063" w:type="dxa"/>
            <w:gridSpan w:val="6"/>
            <w:vAlign w:val="center"/>
          </w:tcPr>
          <w:p w14:paraId="1648E0F8" w14:textId="77777777" w:rsidR="003B3511" w:rsidRPr="00DE219A" w:rsidRDefault="003B3511" w:rsidP="003B3511">
            <w:pPr>
              <w:jc w:val="both"/>
              <w:rPr>
                <w:rFonts w:ascii="Tahoma" w:hAnsi="Tahoma" w:cs="Tahoma"/>
                <w:kern w:val="2"/>
                <w:sz w:val="22"/>
                <w:szCs w:val="22"/>
              </w:rPr>
            </w:pPr>
            <w:permStart w:id="2002073739" w:edGrp="everyone"/>
            <w:r w:rsidRPr="00DE219A">
              <w:rPr>
                <w:rFonts w:ascii="Tahoma" w:hAnsi="Tahoma" w:cs="Tahoma"/>
                <w:kern w:val="2"/>
                <w:sz w:val="22"/>
                <w:szCs w:val="22"/>
              </w:rPr>
              <w:t>Netaikoma</w:t>
            </w:r>
          </w:p>
          <w:permEnd w:id="2002073739"/>
          <w:p w14:paraId="1B9B560E" w14:textId="575CBA1A" w:rsidR="003B3511" w:rsidRPr="00DE219A" w:rsidRDefault="003B3511" w:rsidP="003B3511">
            <w:pPr>
              <w:jc w:val="both"/>
              <w:rPr>
                <w:rFonts w:ascii="Tahoma" w:hAnsi="Tahoma" w:cs="Tahoma"/>
                <w:kern w:val="2"/>
                <w:sz w:val="22"/>
                <w:szCs w:val="22"/>
              </w:rPr>
            </w:pPr>
          </w:p>
        </w:tc>
      </w:tr>
      <w:tr w:rsidR="003B3511" w:rsidRPr="00DE219A" w14:paraId="5A690824" w14:textId="77777777" w:rsidTr="00971392">
        <w:trPr>
          <w:trHeight w:val="300"/>
        </w:trPr>
        <w:tc>
          <w:tcPr>
            <w:tcW w:w="2717" w:type="dxa"/>
            <w:gridSpan w:val="2"/>
            <w:vAlign w:val="center"/>
          </w:tcPr>
          <w:p w14:paraId="26AC6E95"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5.5. Atsiskaitymo su Tiekėju terminas ir tvarka</w:t>
            </w:r>
          </w:p>
        </w:tc>
        <w:tc>
          <w:tcPr>
            <w:tcW w:w="7063" w:type="dxa"/>
            <w:gridSpan w:val="6"/>
            <w:vAlign w:val="center"/>
          </w:tcPr>
          <w:p w14:paraId="33990E6A" w14:textId="106AFDE3" w:rsidR="003B3511" w:rsidRPr="00DE219A" w:rsidRDefault="003B3511" w:rsidP="003B3511">
            <w:pPr>
              <w:jc w:val="both"/>
              <w:rPr>
                <w:rFonts w:ascii="Tahoma" w:hAnsi="Tahoma" w:cs="Tahoma"/>
                <w:color w:val="4472C4"/>
                <w:kern w:val="2"/>
                <w:sz w:val="22"/>
                <w:szCs w:val="22"/>
                <w:shd w:val="clear" w:color="auto" w:fill="FFFFFF"/>
              </w:rPr>
            </w:pPr>
            <w:r w:rsidRPr="00DE219A">
              <w:rPr>
                <w:rFonts w:ascii="Tahoma" w:hAnsi="Tahoma" w:cs="Tahoma"/>
                <w:kern w:val="2"/>
                <w:sz w:val="22"/>
                <w:szCs w:val="22"/>
              </w:rPr>
              <w:t xml:space="preserve">Pirkėjas atsiskaito su Tiekėju ne vėliau kaip per </w:t>
            </w:r>
            <w:sdt>
              <w:sdtPr>
                <w:rPr>
                  <w:rFonts w:ascii="Tahoma" w:hAnsi="Tahoma" w:cs="Tahoma"/>
                  <w:kern w:val="2"/>
                  <w:sz w:val="22"/>
                  <w:szCs w:val="22"/>
                </w:rPr>
                <w:id w:val="999319328"/>
                <w:placeholder>
                  <w:docPart w:val="AEDF922B8EA2430B8ABE0EDB55676862"/>
                </w:placeholder>
                <w:comboBox>
                  <w:listItem w:value="Choose an item."/>
                  <w:listItem w:displayText="30 kalendorinių dienų" w:value="30 kalendorinių dienų"/>
                  <w:listItem w:displayText="5 kalendorines dienas" w:value="5 kalendorines dienas"/>
                </w:comboBox>
              </w:sdtPr>
              <w:sdtEndPr/>
              <w:sdtContent>
                <w:permStart w:id="1009916313" w:edGrp="everyone"/>
                <w:r w:rsidR="00661A7A">
                  <w:rPr>
                    <w:rFonts w:ascii="Tahoma" w:hAnsi="Tahoma" w:cs="Tahoma"/>
                    <w:kern w:val="2"/>
                    <w:sz w:val="22"/>
                    <w:szCs w:val="22"/>
                  </w:rPr>
                  <w:t>30 kalendorinių dienų</w:t>
                </w:r>
                <w:permEnd w:id="1009916313"/>
              </w:sdtContent>
            </w:sdt>
            <w:r w:rsidRPr="00DE219A">
              <w:rPr>
                <w:rFonts w:ascii="Tahoma" w:hAnsi="Tahoma" w:cs="Tahoma"/>
                <w:kern w:val="2"/>
                <w:sz w:val="22"/>
                <w:szCs w:val="22"/>
              </w:rPr>
              <w:t xml:space="preserve"> nuo Sąskaitos gavimo dienos.</w:t>
            </w:r>
            <w:r w:rsidRPr="00DE219A">
              <w:rPr>
                <w:rFonts w:ascii="Tahoma" w:hAnsi="Tahoma" w:cs="Tahoma"/>
                <w:color w:val="000000"/>
                <w:kern w:val="2"/>
                <w:sz w:val="22"/>
                <w:szCs w:val="22"/>
                <w:shd w:val="clear" w:color="auto" w:fill="FFFFFF"/>
              </w:rPr>
              <w:t xml:space="preserve"> Apmokėjimo sąlygos</w:t>
            </w:r>
            <w:r w:rsidRPr="00DE219A">
              <w:rPr>
                <w:rFonts w:ascii="Tahoma" w:hAnsi="Tahoma" w:cs="Tahoma"/>
                <w:color w:val="4472C4"/>
                <w:kern w:val="2"/>
                <w:sz w:val="22"/>
                <w:szCs w:val="22"/>
                <w:shd w:val="clear" w:color="auto" w:fill="FFFFFF"/>
              </w:rPr>
              <w:t>:</w:t>
            </w:r>
          </w:p>
          <w:p w14:paraId="0B6FC86F" w14:textId="04E5CAD2" w:rsidR="00F72381" w:rsidRPr="00EF122D" w:rsidRDefault="00780377" w:rsidP="003B3511">
            <w:pPr>
              <w:jc w:val="both"/>
              <w:rPr>
                <w:rFonts w:ascii="Tahoma" w:hAnsi="Tahoma" w:cs="Tahoma"/>
                <w:color w:val="4472C4"/>
                <w:kern w:val="2"/>
                <w:sz w:val="22"/>
                <w:szCs w:val="22"/>
                <w:shd w:val="clear" w:color="auto" w:fill="FFFFFF"/>
              </w:rPr>
            </w:pPr>
            <w:sdt>
              <w:sdtPr>
                <w:rPr>
                  <w:rFonts w:ascii="Tahoma" w:hAnsi="Tahoma" w:cs="Tahoma"/>
                  <w:color w:val="4472C4"/>
                  <w:kern w:val="2"/>
                  <w:sz w:val="22"/>
                  <w:szCs w:val="22"/>
                  <w:shd w:val="clear" w:color="auto" w:fill="FFFFFF"/>
                </w:rPr>
                <w:id w:val="-560250861"/>
                <w:placeholder>
                  <w:docPart w:val="047D86BC78DA41DEB6867A12E95BDCBC"/>
                </w:placeholder>
                <w:comboBox>
                  <w:listItem w:value="Choose an item."/>
                  <w:listItem w:displayText="įvykdžius visus sutartinius įsipareigojimus, sumokama visa Sutarties kaina." w:value="įvykdžius visus sutartinius įsipareigojimus, sumokama visa Sutarties kaina."/>
                  <w:listItem w:displayText="įvykdžius užsakymą, mokama už konkretų kiekį / apimtį pagal nustatytus įkainius." w:value="įvykdžius užsakymą, mokama už konkretų kiekį / apimtį pagal nustatytus įkainius."/>
                  <w:listItem w:displayText="už įvykdytus užsakymus mokama kartą per mėnesį." w:value="už įvykdytus užsakymus mokama kartą per mėnesį."/>
                  <w:listItem w:displayText="kita (nurodyti, jei taikomas avansas ir pan.)." w:value="kita (nurodyti, jei taikomas avansas ir pan.)."/>
                </w:comboBox>
              </w:sdtPr>
              <w:sdtEndPr/>
              <w:sdtContent>
                <w:permStart w:id="2147038888" w:edGrp="everyone"/>
                <w:r w:rsidR="00262076" w:rsidRPr="00EF122D">
                  <w:rPr>
                    <w:rFonts w:ascii="Tahoma" w:hAnsi="Tahoma" w:cs="Tahoma"/>
                    <w:sz w:val="22"/>
                    <w:szCs w:val="22"/>
                  </w:rPr>
                  <w:t>Nustatytos Sutarties Priedo Nr. 2 „Techninė specifikacija“ 8.1.3. punkte</w:t>
                </w:r>
                <w:r w:rsidR="00262076" w:rsidRPr="00EF122D">
                  <w:rPr>
                    <w:rFonts w:ascii="Tahoma" w:hAnsi="Tahoma" w:cs="Tahoma"/>
                    <w:color w:val="4472C4"/>
                    <w:kern w:val="2"/>
                    <w:sz w:val="22"/>
                    <w:szCs w:val="22"/>
                    <w:shd w:val="clear" w:color="auto" w:fill="FFFFFF"/>
                  </w:rPr>
                  <w:t>.</w:t>
                </w:r>
                <w:permEnd w:id="2147038888"/>
              </w:sdtContent>
            </w:sdt>
          </w:p>
        </w:tc>
      </w:tr>
      <w:tr w:rsidR="003B3511" w:rsidRPr="00DE219A" w14:paraId="5CD2799C" w14:textId="77777777" w:rsidTr="00971392">
        <w:trPr>
          <w:trHeight w:val="300"/>
        </w:trPr>
        <w:tc>
          <w:tcPr>
            <w:tcW w:w="2717" w:type="dxa"/>
            <w:gridSpan w:val="2"/>
            <w:vAlign w:val="center"/>
          </w:tcPr>
          <w:p w14:paraId="0A6A214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5.6. Avansas</w:t>
            </w:r>
          </w:p>
        </w:tc>
        <w:tc>
          <w:tcPr>
            <w:tcW w:w="7063" w:type="dxa"/>
            <w:gridSpan w:val="6"/>
            <w:vAlign w:val="center"/>
          </w:tcPr>
          <w:p w14:paraId="248C40BF" w14:textId="77777777" w:rsidR="003B3511" w:rsidRPr="00DE219A" w:rsidRDefault="003B3511" w:rsidP="003B3511">
            <w:pPr>
              <w:jc w:val="both"/>
              <w:rPr>
                <w:rFonts w:ascii="Tahoma" w:hAnsi="Tahoma" w:cs="Tahoma"/>
                <w:kern w:val="2"/>
                <w:sz w:val="22"/>
                <w:szCs w:val="22"/>
              </w:rPr>
            </w:pPr>
            <w:permStart w:id="566251922" w:edGrp="everyone"/>
            <w:r w:rsidRPr="00DE219A">
              <w:rPr>
                <w:rFonts w:ascii="Tahoma" w:hAnsi="Tahoma" w:cs="Tahoma"/>
                <w:kern w:val="2"/>
                <w:sz w:val="22"/>
                <w:szCs w:val="22"/>
              </w:rPr>
              <w:t>Netaikoma</w:t>
            </w:r>
          </w:p>
          <w:permEnd w:id="566251922"/>
          <w:p w14:paraId="5EFAF694" w14:textId="5BC5410C" w:rsidR="003B3511" w:rsidRPr="00DE219A" w:rsidRDefault="003B3511" w:rsidP="003B3511">
            <w:pPr>
              <w:jc w:val="both"/>
              <w:rPr>
                <w:rFonts w:ascii="Tahoma" w:hAnsi="Tahoma" w:cs="Tahoma"/>
                <w:color w:val="000000"/>
                <w:kern w:val="2"/>
                <w:sz w:val="22"/>
                <w:szCs w:val="22"/>
                <w:shd w:val="clear" w:color="auto" w:fill="FFFFFF"/>
              </w:rPr>
            </w:pPr>
          </w:p>
        </w:tc>
      </w:tr>
      <w:tr w:rsidR="003B3511" w:rsidRPr="00DE219A" w14:paraId="5D2E8B8B" w14:textId="77777777" w:rsidTr="00971392">
        <w:trPr>
          <w:trHeight w:val="300"/>
        </w:trPr>
        <w:tc>
          <w:tcPr>
            <w:tcW w:w="2717" w:type="dxa"/>
            <w:gridSpan w:val="2"/>
            <w:vAlign w:val="center"/>
          </w:tcPr>
          <w:p w14:paraId="11903A74"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5.7. Avanso užtikrinimas</w:t>
            </w:r>
          </w:p>
        </w:tc>
        <w:tc>
          <w:tcPr>
            <w:tcW w:w="7063" w:type="dxa"/>
            <w:gridSpan w:val="6"/>
            <w:vAlign w:val="center"/>
          </w:tcPr>
          <w:p w14:paraId="2AF391D6" w14:textId="496952E4" w:rsidR="003B3511" w:rsidRPr="00DE219A" w:rsidRDefault="003B3511" w:rsidP="003B3511">
            <w:pPr>
              <w:jc w:val="both"/>
              <w:rPr>
                <w:rFonts w:ascii="Tahoma" w:hAnsi="Tahoma" w:cs="Tahoma"/>
                <w:kern w:val="2"/>
                <w:sz w:val="22"/>
                <w:szCs w:val="22"/>
              </w:rPr>
            </w:pPr>
            <w:permStart w:id="898708938" w:edGrp="everyone"/>
            <w:r w:rsidRPr="00DE219A">
              <w:rPr>
                <w:rFonts w:ascii="Tahoma" w:hAnsi="Tahoma" w:cs="Tahoma"/>
                <w:kern w:val="2"/>
                <w:sz w:val="22"/>
                <w:szCs w:val="22"/>
              </w:rPr>
              <w:t>Netaikoma</w:t>
            </w:r>
            <w:r w:rsidRPr="00DE219A">
              <w:rPr>
                <w:rFonts w:ascii="Tahoma" w:hAnsi="Tahoma" w:cs="Tahoma"/>
                <w:color w:val="000000"/>
                <w:kern w:val="2"/>
                <w:sz w:val="22"/>
                <w:szCs w:val="22"/>
                <w:shd w:val="clear" w:color="auto" w:fill="FFFFFF"/>
              </w:rPr>
              <w:t xml:space="preserve"> </w:t>
            </w:r>
            <w:permEnd w:id="898708938"/>
          </w:p>
        </w:tc>
      </w:tr>
      <w:tr w:rsidR="003B3511" w:rsidRPr="00DE219A" w14:paraId="325F61E3" w14:textId="77777777" w:rsidTr="00971392">
        <w:trPr>
          <w:trHeight w:val="300"/>
        </w:trPr>
        <w:tc>
          <w:tcPr>
            <w:tcW w:w="9780" w:type="dxa"/>
            <w:gridSpan w:val="8"/>
          </w:tcPr>
          <w:p w14:paraId="5DAC344D"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6. PREKIŲ KOKYBĖ IR GARANTINIAI ĮSIPAREIGOJIMAI</w:t>
            </w:r>
          </w:p>
        </w:tc>
      </w:tr>
      <w:tr w:rsidR="003B3511" w:rsidRPr="00DE219A" w14:paraId="243F1274" w14:textId="77777777" w:rsidTr="00971392">
        <w:trPr>
          <w:trHeight w:val="300"/>
        </w:trPr>
        <w:tc>
          <w:tcPr>
            <w:tcW w:w="2717" w:type="dxa"/>
            <w:gridSpan w:val="2"/>
            <w:vAlign w:val="center"/>
          </w:tcPr>
          <w:p w14:paraId="103B1B3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6.1. Garantinis terminas</w:t>
            </w:r>
          </w:p>
        </w:tc>
        <w:tc>
          <w:tcPr>
            <w:tcW w:w="7063" w:type="dxa"/>
            <w:gridSpan w:val="6"/>
          </w:tcPr>
          <w:p w14:paraId="46907123" w14:textId="3DEB0750" w:rsidR="003B3511" w:rsidRPr="00DE219A" w:rsidRDefault="003B3511" w:rsidP="003B3511">
            <w:pPr>
              <w:jc w:val="both"/>
              <w:rPr>
                <w:rFonts w:ascii="Tahoma" w:hAnsi="Tahoma" w:cs="Tahoma"/>
                <w:kern w:val="2"/>
                <w:sz w:val="22"/>
                <w:szCs w:val="22"/>
              </w:rPr>
            </w:pPr>
            <w:permStart w:id="109729550" w:edGrp="everyone"/>
            <w:r w:rsidRPr="00DE219A">
              <w:rPr>
                <w:rFonts w:ascii="Tahoma" w:hAnsi="Tahoma" w:cs="Tahoma"/>
                <w:kern w:val="2"/>
                <w:sz w:val="22"/>
                <w:szCs w:val="22"/>
              </w:rPr>
              <w:t>Netaikoma</w:t>
            </w:r>
          </w:p>
          <w:permEnd w:id="109729550"/>
          <w:p w14:paraId="60BF4175" w14:textId="689DC3BA" w:rsidR="003B3511" w:rsidRPr="00DE219A" w:rsidRDefault="003B3511" w:rsidP="003B3511">
            <w:pPr>
              <w:jc w:val="both"/>
              <w:rPr>
                <w:rFonts w:ascii="Tahoma" w:hAnsi="Tahoma" w:cs="Tahoma"/>
                <w:kern w:val="2"/>
                <w:sz w:val="22"/>
                <w:szCs w:val="22"/>
              </w:rPr>
            </w:pPr>
          </w:p>
        </w:tc>
      </w:tr>
      <w:tr w:rsidR="003B3511" w:rsidRPr="00DE219A" w14:paraId="75AB3FD7" w14:textId="77777777" w:rsidTr="00971392">
        <w:trPr>
          <w:trHeight w:val="300"/>
        </w:trPr>
        <w:tc>
          <w:tcPr>
            <w:tcW w:w="2717" w:type="dxa"/>
            <w:gridSpan w:val="2"/>
            <w:vAlign w:val="center"/>
          </w:tcPr>
          <w:p w14:paraId="22B3BAA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6.2. Garantinė priežiūra</w:t>
            </w:r>
          </w:p>
        </w:tc>
        <w:tc>
          <w:tcPr>
            <w:tcW w:w="7063" w:type="dxa"/>
            <w:gridSpan w:val="6"/>
          </w:tcPr>
          <w:p w14:paraId="640CF362" w14:textId="3B7BCB16"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Tiekėjas privalo pašalinti trūkumus ne vėliau kaip per </w:t>
            </w:r>
            <w:permStart w:id="697070170" w:edGrp="everyone"/>
            <w:r w:rsidR="00262076">
              <w:rPr>
                <w:rFonts w:ascii="Tahoma" w:hAnsi="Tahoma" w:cs="Tahoma"/>
                <w:kern w:val="2"/>
                <w:sz w:val="22"/>
                <w:szCs w:val="22"/>
              </w:rPr>
              <w:t>5 darbo dienas</w:t>
            </w:r>
            <w:permEnd w:id="697070170"/>
            <w:r w:rsidRPr="00DE219A">
              <w:rPr>
                <w:rFonts w:ascii="Tahoma" w:hAnsi="Tahoma" w:cs="Tahoma"/>
                <w:kern w:val="2"/>
                <w:sz w:val="22"/>
                <w:szCs w:val="22"/>
              </w:rPr>
              <w:t xml:space="preserve"> nuo pranešimo gavimo.</w:t>
            </w:r>
            <w:r w:rsidRPr="00DE219A">
              <w:rPr>
                <w:rFonts w:ascii="Tahoma" w:hAnsi="Tahoma" w:cs="Tahoma"/>
                <w:sz w:val="22"/>
                <w:szCs w:val="22"/>
              </w:rPr>
              <w:t xml:space="preserve"> Jeigu pranešimas siunčiamas el. paštu, laikoma, kad Šalis jį gavo kitą darbo dieną.</w:t>
            </w:r>
          </w:p>
          <w:p w14:paraId="029DAAB9" w14:textId="3913DD84"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Prekių trūkumų nustatymo bei šalinimo tvarka nustatyta Bendrųjų sąlygų 7 skyriuje.</w:t>
            </w:r>
          </w:p>
        </w:tc>
      </w:tr>
      <w:tr w:rsidR="003B3511" w:rsidRPr="00DE219A" w14:paraId="7F41373D" w14:textId="77777777" w:rsidTr="00971392">
        <w:trPr>
          <w:trHeight w:val="300"/>
        </w:trPr>
        <w:tc>
          <w:tcPr>
            <w:tcW w:w="9780" w:type="dxa"/>
            <w:gridSpan w:val="8"/>
          </w:tcPr>
          <w:p w14:paraId="45BD03A2" w14:textId="77688526"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7. SUTARTIES VYKDYMUI PASITELKIAMI SUBTIEKĖJAI,</w:t>
            </w:r>
            <w:r w:rsidRPr="00DE219A">
              <w:rPr>
                <w:rFonts w:ascii="Tahoma" w:hAnsi="Tahoma" w:cs="Tahoma"/>
                <w:b/>
                <w:sz w:val="22"/>
                <w:szCs w:val="22"/>
              </w:rPr>
              <w:t xml:space="preserve"> </w:t>
            </w:r>
            <w:r w:rsidRPr="00DE219A">
              <w:rPr>
                <w:rFonts w:ascii="Tahoma" w:hAnsi="Tahoma" w:cs="Tahoma"/>
                <w:b/>
                <w:bCs/>
                <w:kern w:val="2"/>
                <w:sz w:val="22"/>
                <w:szCs w:val="22"/>
              </w:rPr>
              <w:t>ŪKIO SUBJEKTAI, SPECIALISTAI</w:t>
            </w:r>
          </w:p>
        </w:tc>
      </w:tr>
      <w:tr w:rsidR="003B3511" w:rsidRPr="00DE219A" w14:paraId="599B5BE3" w14:textId="77777777" w:rsidTr="00971392">
        <w:trPr>
          <w:trHeight w:val="300"/>
        </w:trPr>
        <w:tc>
          <w:tcPr>
            <w:tcW w:w="4227" w:type="dxa"/>
            <w:gridSpan w:val="3"/>
            <w:vAlign w:val="center"/>
          </w:tcPr>
          <w:p w14:paraId="03F113C1" w14:textId="77F4F677" w:rsidR="003B3511" w:rsidRPr="00DE219A" w:rsidRDefault="003B3511" w:rsidP="003B3511">
            <w:pPr>
              <w:jc w:val="both"/>
              <w:rPr>
                <w:rFonts w:ascii="Tahoma" w:hAnsi="Tahoma" w:cs="Tahoma"/>
                <w:b/>
                <w:bCs/>
                <w:kern w:val="2"/>
                <w:sz w:val="22"/>
                <w:szCs w:val="22"/>
              </w:rPr>
            </w:pPr>
            <w:r w:rsidRPr="00DE219A">
              <w:rPr>
                <w:rFonts w:ascii="Tahoma" w:hAnsi="Tahoma" w:cs="Tahoma"/>
                <w:b/>
                <w:bCs/>
                <w:kern w:val="2"/>
                <w:sz w:val="22"/>
                <w:szCs w:val="22"/>
                <w:lang w:val="en-US"/>
              </w:rPr>
              <w:t xml:space="preserve">7.1.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subtiekėjus</w:t>
            </w:r>
          </w:p>
        </w:tc>
        <w:tc>
          <w:tcPr>
            <w:tcW w:w="5553" w:type="dxa"/>
            <w:gridSpan w:val="5"/>
            <w:vAlign w:val="center"/>
          </w:tcPr>
          <w:p w14:paraId="2EE9C79B" w14:textId="17044B13" w:rsidR="003B3511" w:rsidRPr="00DE219A" w:rsidRDefault="003B3511" w:rsidP="003B3511">
            <w:pPr>
              <w:rPr>
                <w:rFonts w:ascii="Tahoma" w:hAnsi="Tahoma" w:cs="Tahoma"/>
                <w:b/>
                <w:bCs/>
                <w:kern w:val="2"/>
                <w:sz w:val="22"/>
                <w:szCs w:val="22"/>
              </w:rPr>
            </w:pPr>
            <w:permStart w:id="1609638499" w:edGrp="everyone"/>
            <w:r w:rsidRPr="00DE219A">
              <w:rPr>
                <w:rFonts w:ascii="Tahoma" w:hAnsi="Tahoma" w:cs="Tahoma"/>
                <w:sz w:val="22"/>
                <w:szCs w:val="22"/>
              </w:rPr>
              <w:t>įrašyti</w:t>
            </w:r>
            <w:permEnd w:id="1609638499"/>
          </w:p>
        </w:tc>
      </w:tr>
      <w:tr w:rsidR="003B3511" w:rsidRPr="00DE219A" w14:paraId="5ACC8002" w14:textId="77777777" w:rsidTr="00971392">
        <w:trPr>
          <w:trHeight w:val="300"/>
        </w:trPr>
        <w:tc>
          <w:tcPr>
            <w:tcW w:w="4227" w:type="dxa"/>
            <w:gridSpan w:val="3"/>
            <w:vAlign w:val="center"/>
          </w:tcPr>
          <w:p w14:paraId="1CF2CB6D" w14:textId="1019285E" w:rsidR="003B3511" w:rsidRPr="00DE219A" w:rsidRDefault="003B3511" w:rsidP="003B3511">
            <w:pPr>
              <w:jc w:val="both"/>
              <w:rPr>
                <w:rFonts w:ascii="Tahoma" w:hAnsi="Tahoma" w:cs="Tahoma"/>
                <w:b/>
                <w:bCs/>
                <w:kern w:val="2"/>
                <w:sz w:val="22"/>
                <w:szCs w:val="22"/>
                <w:lang w:val="en-US"/>
              </w:rPr>
            </w:pPr>
            <w:r w:rsidRPr="00DE219A">
              <w:rPr>
                <w:rFonts w:ascii="Tahoma" w:hAnsi="Tahoma" w:cs="Tahoma"/>
                <w:b/>
                <w:color w:val="000000" w:themeColor="text1"/>
                <w:kern w:val="2"/>
                <w:sz w:val="22"/>
                <w:szCs w:val="22"/>
              </w:rPr>
              <w:t xml:space="preserve">7.2. </w:t>
            </w:r>
            <w:r w:rsidRPr="00DE219A">
              <w:rPr>
                <w:rFonts w:ascii="Tahoma" w:hAnsi="Tahoma" w:cs="Tahoma"/>
                <w:bCs/>
                <w:color w:val="000000" w:themeColor="text1"/>
                <w:kern w:val="2"/>
                <w:sz w:val="22"/>
                <w:szCs w:val="22"/>
              </w:rPr>
              <w:t xml:space="preserve">Sutarties vykdymui Tiekėjas pasitelkia šiuos </w:t>
            </w:r>
            <w:r w:rsidRPr="00DE219A">
              <w:rPr>
                <w:rFonts w:ascii="Tahoma" w:hAnsi="Tahoma" w:cs="Tahoma"/>
                <w:b/>
                <w:color w:val="000000" w:themeColor="text1"/>
                <w:kern w:val="2"/>
                <w:sz w:val="22"/>
                <w:szCs w:val="22"/>
              </w:rPr>
              <w:t>ūkio subjektus, kurių kvalifikacija remiasi</w:t>
            </w:r>
            <w:r w:rsidRPr="00DE219A">
              <w:rPr>
                <w:rFonts w:ascii="Tahoma" w:hAnsi="Tahoma" w:cs="Tahoma"/>
                <w:bCs/>
                <w:color w:val="000000" w:themeColor="text1"/>
                <w:kern w:val="2"/>
                <w:sz w:val="22"/>
                <w:szCs w:val="22"/>
              </w:rPr>
              <w:t>, kad atitiktų Pirkimo dokumentuose nustatytus kvalifikacijos reikalavimus.</w:t>
            </w:r>
          </w:p>
        </w:tc>
        <w:tc>
          <w:tcPr>
            <w:tcW w:w="5553" w:type="dxa"/>
            <w:gridSpan w:val="5"/>
            <w:vAlign w:val="center"/>
          </w:tcPr>
          <w:p w14:paraId="599C433E" w14:textId="61043062" w:rsidR="003B3511" w:rsidRPr="00DE219A" w:rsidRDefault="003B3511" w:rsidP="003B3511">
            <w:pPr>
              <w:rPr>
                <w:rFonts w:ascii="Tahoma" w:hAnsi="Tahoma" w:cs="Tahoma"/>
                <w:sz w:val="22"/>
                <w:szCs w:val="22"/>
              </w:rPr>
            </w:pPr>
            <w:permStart w:id="2118594606" w:edGrp="everyone"/>
            <w:r w:rsidRPr="00DE219A">
              <w:rPr>
                <w:rFonts w:ascii="Tahoma" w:hAnsi="Tahoma" w:cs="Tahoma"/>
                <w:sz w:val="22"/>
                <w:szCs w:val="22"/>
              </w:rPr>
              <w:t>įrašyti</w:t>
            </w:r>
            <w:permEnd w:id="2118594606"/>
          </w:p>
        </w:tc>
      </w:tr>
      <w:tr w:rsidR="003B3511" w:rsidRPr="00DE219A" w14:paraId="5944F862" w14:textId="77777777" w:rsidTr="00971392">
        <w:trPr>
          <w:trHeight w:val="300"/>
        </w:trPr>
        <w:tc>
          <w:tcPr>
            <w:tcW w:w="4227" w:type="dxa"/>
            <w:gridSpan w:val="3"/>
            <w:vAlign w:val="center"/>
          </w:tcPr>
          <w:p w14:paraId="18E44618" w14:textId="19341C79"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7.3.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specialistus, kurių kvalifikacija remiasi</w:t>
            </w:r>
            <w:r w:rsidRPr="00DE219A">
              <w:rPr>
                <w:rFonts w:ascii="Tahoma" w:hAnsi="Tahoma" w:cs="Tahoma"/>
                <w:kern w:val="2"/>
                <w:sz w:val="22"/>
                <w:szCs w:val="22"/>
              </w:rPr>
              <w:t>, kad atitiktų Pirkimo dokumentuose nustatytus kvalifikacijos reikalavimus</w:t>
            </w:r>
          </w:p>
        </w:tc>
        <w:tc>
          <w:tcPr>
            <w:tcW w:w="5553" w:type="dxa"/>
            <w:gridSpan w:val="5"/>
            <w:vAlign w:val="center"/>
          </w:tcPr>
          <w:p w14:paraId="42733855" w14:textId="41153D4B" w:rsidR="003B3511" w:rsidRPr="00DE219A" w:rsidRDefault="003B3511" w:rsidP="003B3511">
            <w:pPr>
              <w:rPr>
                <w:rFonts w:ascii="Tahoma" w:hAnsi="Tahoma" w:cs="Tahoma"/>
                <w:sz w:val="22"/>
                <w:szCs w:val="22"/>
              </w:rPr>
            </w:pPr>
            <w:permStart w:id="787250995" w:edGrp="everyone"/>
            <w:r w:rsidRPr="00DE219A">
              <w:rPr>
                <w:rFonts w:ascii="Tahoma" w:hAnsi="Tahoma" w:cs="Tahoma"/>
                <w:sz w:val="22"/>
                <w:szCs w:val="22"/>
              </w:rPr>
              <w:t>įrašyti</w:t>
            </w:r>
            <w:permEnd w:id="787250995"/>
          </w:p>
        </w:tc>
      </w:tr>
      <w:tr w:rsidR="003B3511" w:rsidRPr="00DE219A" w14:paraId="46F75C27" w14:textId="77777777" w:rsidTr="00971392">
        <w:trPr>
          <w:trHeight w:val="300"/>
        </w:trPr>
        <w:tc>
          <w:tcPr>
            <w:tcW w:w="4227" w:type="dxa"/>
            <w:gridSpan w:val="3"/>
            <w:vAlign w:val="center"/>
          </w:tcPr>
          <w:p w14:paraId="1BCDDA07" w14:textId="2B2BEC09"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7.4</w:t>
            </w:r>
            <w:r w:rsidRPr="00DE219A">
              <w:rPr>
                <w:rFonts w:ascii="Tahoma" w:hAnsi="Tahoma" w:cs="Tahoma"/>
              </w:rPr>
              <w:t xml:space="preserve">. </w:t>
            </w:r>
            <w:r w:rsidRPr="00DE219A">
              <w:rPr>
                <w:rFonts w:ascii="Tahoma" w:hAnsi="Tahoma" w:cs="Tahoma"/>
                <w:kern w:val="2"/>
                <w:sz w:val="22"/>
                <w:szCs w:val="22"/>
              </w:rPr>
              <w:t>Sutarties vykdymui Tiekėjas pasitelkia šiuos</w:t>
            </w:r>
            <w:r w:rsidRPr="00DE219A">
              <w:rPr>
                <w:rFonts w:ascii="Tahoma" w:hAnsi="Tahoma" w:cs="Tahoma"/>
                <w:b/>
                <w:bCs/>
                <w:kern w:val="2"/>
                <w:sz w:val="22"/>
                <w:szCs w:val="22"/>
              </w:rPr>
              <w:t xml:space="preserve"> specialistus</w:t>
            </w:r>
          </w:p>
        </w:tc>
        <w:tc>
          <w:tcPr>
            <w:tcW w:w="5553" w:type="dxa"/>
            <w:gridSpan w:val="5"/>
            <w:vAlign w:val="center"/>
          </w:tcPr>
          <w:p w14:paraId="3040F4AD" w14:textId="2CE3F08B" w:rsidR="003B3511" w:rsidRPr="00DE219A" w:rsidRDefault="003B3511" w:rsidP="003B3511">
            <w:pPr>
              <w:rPr>
                <w:rFonts w:ascii="Tahoma" w:hAnsi="Tahoma" w:cs="Tahoma"/>
                <w:sz w:val="22"/>
                <w:szCs w:val="22"/>
              </w:rPr>
            </w:pPr>
            <w:permStart w:id="1877430026" w:edGrp="everyone"/>
            <w:r w:rsidRPr="00DE219A">
              <w:rPr>
                <w:rFonts w:ascii="Tahoma" w:hAnsi="Tahoma" w:cs="Tahoma"/>
                <w:sz w:val="22"/>
                <w:szCs w:val="22"/>
              </w:rPr>
              <w:t>įrašyti</w:t>
            </w:r>
            <w:permEnd w:id="1877430026"/>
          </w:p>
        </w:tc>
      </w:tr>
      <w:tr w:rsidR="003B3511" w:rsidRPr="00DE219A" w14:paraId="658BAE36" w14:textId="77777777" w:rsidTr="00971392">
        <w:trPr>
          <w:trHeight w:val="300"/>
        </w:trPr>
        <w:tc>
          <w:tcPr>
            <w:tcW w:w="4227" w:type="dxa"/>
            <w:gridSpan w:val="3"/>
            <w:vAlign w:val="center"/>
          </w:tcPr>
          <w:p w14:paraId="658CA4DA" w14:textId="7F4E81C0"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7.5. </w:t>
            </w:r>
            <w:r w:rsidRPr="00DE219A">
              <w:rPr>
                <w:rFonts w:ascii="Tahoma" w:hAnsi="Tahoma" w:cs="Tahoma"/>
                <w:bCs/>
                <w:color w:val="000000"/>
                <w:sz w:val="22"/>
              </w:rPr>
              <w:t>Sutarties vykdymui Tiekėjas pasitelkia  šiuos</w:t>
            </w:r>
            <w:r w:rsidRPr="00DE219A">
              <w:rPr>
                <w:rFonts w:ascii="Tahoma" w:hAnsi="Tahoma" w:cs="Tahoma"/>
                <w:b/>
                <w:color w:val="000000"/>
                <w:sz w:val="22"/>
              </w:rPr>
              <w:t xml:space="preserve"> specialistus, už kuriuos </w:t>
            </w:r>
            <w:r w:rsidRPr="00DE219A">
              <w:rPr>
                <w:rFonts w:ascii="Tahoma" w:hAnsi="Tahoma" w:cs="Tahoma"/>
                <w:bCs/>
                <w:color w:val="000000"/>
                <w:sz w:val="22"/>
              </w:rPr>
              <w:t>pasiūlymo vertinimo metu</w:t>
            </w:r>
            <w:r w:rsidRPr="00DE219A">
              <w:rPr>
                <w:rFonts w:ascii="Tahoma" w:hAnsi="Tahoma" w:cs="Tahoma"/>
                <w:b/>
                <w:color w:val="000000"/>
                <w:sz w:val="22"/>
              </w:rPr>
              <w:t xml:space="preserve"> Tiekėjui buvo suteikti ekonominio naudingumo balai</w:t>
            </w:r>
          </w:p>
        </w:tc>
        <w:tc>
          <w:tcPr>
            <w:tcW w:w="5553" w:type="dxa"/>
            <w:gridSpan w:val="5"/>
            <w:vAlign w:val="center"/>
          </w:tcPr>
          <w:p w14:paraId="43B72ED0" w14:textId="4FB696F3" w:rsidR="003B3511" w:rsidRPr="00DE219A" w:rsidRDefault="00262076" w:rsidP="003B3511">
            <w:pPr>
              <w:rPr>
                <w:rFonts w:ascii="Tahoma" w:hAnsi="Tahoma" w:cs="Tahoma"/>
                <w:sz w:val="22"/>
                <w:szCs w:val="22"/>
              </w:rPr>
            </w:pPr>
            <w:permStart w:id="1406468564" w:edGrp="everyone"/>
            <w:r>
              <w:rPr>
                <w:rFonts w:ascii="Tahoma" w:hAnsi="Tahoma" w:cs="Tahoma"/>
                <w:sz w:val="22"/>
                <w:szCs w:val="22"/>
              </w:rPr>
              <w:t>Netaikoma</w:t>
            </w:r>
            <w:r w:rsidR="003B3511" w:rsidRPr="00DE219A">
              <w:rPr>
                <w:rFonts w:ascii="Tahoma" w:hAnsi="Tahoma" w:cs="Tahoma"/>
                <w:sz w:val="22"/>
                <w:szCs w:val="22"/>
              </w:rPr>
              <w:t>i</w:t>
            </w:r>
            <w:permEnd w:id="1406468564"/>
          </w:p>
        </w:tc>
      </w:tr>
      <w:tr w:rsidR="003B3511" w:rsidRPr="00DE219A" w14:paraId="64745180" w14:textId="77777777" w:rsidTr="00971392">
        <w:trPr>
          <w:trHeight w:val="300"/>
        </w:trPr>
        <w:tc>
          <w:tcPr>
            <w:tcW w:w="9780" w:type="dxa"/>
            <w:gridSpan w:val="8"/>
          </w:tcPr>
          <w:p w14:paraId="3820FC1A"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8. PRIEVOLIŲ PAGAL SUTARTĮ ĮVYKDYMO UŽTIKRINIMAS</w:t>
            </w:r>
          </w:p>
        </w:tc>
      </w:tr>
      <w:tr w:rsidR="003B3511" w:rsidRPr="00DE219A" w14:paraId="264DD1F6" w14:textId="77777777" w:rsidTr="00971392">
        <w:trPr>
          <w:trHeight w:val="300"/>
        </w:trPr>
        <w:tc>
          <w:tcPr>
            <w:tcW w:w="2717" w:type="dxa"/>
            <w:gridSpan w:val="2"/>
            <w:vAlign w:val="center"/>
          </w:tcPr>
          <w:p w14:paraId="5D679675" w14:textId="77777777" w:rsidR="003B3511" w:rsidRPr="00DE219A" w:rsidRDefault="003B3511" w:rsidP="003B3511">
            <w:pPr>
              <w:jc w:val="both"/>
              <w:rPr>
                <w:rFonts w:ascii="Tahoma" w:hAnsi="Tahoma" w:cs="Tahoma"/>
                <w:b/>
                <w:bCs/>
                <w:kern w:val="2"/>
                <w:sz w:val="22"/>
                <w:szCs w:val="22"/>
              </w:rPr>
            </w:pPr>
            <w:r w:rsidRPr="00DE219A">
              <w:rPr>
                <w:rFonts w:ascii="Tahoma" w:hAnsi="Tahoma" w:cs="Tahoma"/>
                <w:b/>
                <w:bCs/>
                <w:kern w:val="2"/>
                <w:sz w:val="22"/>
                <w:szCs w:val="22"/>
              </w:rPr>
              <w:t>8.1. Prievolių pagal Sutartį įvykdymo užtikrinimas</w:t>
            </w:r>
          </w:p>
        </w:tc>
        <w:tc>
          <w:tcPr>
            <w:tcW w:w="7063" w:type="dxa"/>
            <w:gridSpan w:val="6"/>
          </w:tcPr>
          <w:p w14:paraId="6A03E31D" w14:textId="796C479E" w:rsidR="003B3511" w:rsidRPr="00DE219A" w:rsidRDefault="003B3511" w:rsidP="003B3511">
            <w:pPr>
              <w:tabs>
                <w:tab w:val="left" w:pos="263"/>
              </w:tabs>
              <w:rPr>
                <w:rFonts w:ascii="Tahoma" w:hAnsi="Tahoma" w:cs="Tahoma"/>
                <w:kern w:val="2"/>
                <w:sz w:val="22"/>
                <w:szCs w:val="22"/>
              </w:rPr>
            </w:pPr>
            <w:r w:rsidRPr="00DE219A">
              <w:rPr>
                <w:rFonts w:ascii="Tahoma" w:hAnsi="Tahoma" w:cs="Tahoma"/>
                <w:kern w:val="2"/>
                <w:sz w:val="22"/>
                <w:szCs w:val="22"/>
              </w:rPr>
              <w:t>Prievolių pagal Sutartį įvykdymas užtikrinamas</w:t>
            </w:r>
            <w:r>
              <w:rPr>
                <w:rFonts w:ascii="Tahoma" w:hAnsi="Tahoma" w:cs="Tahoma"/>
                <w:kern w:val="2"/>
                <w:sz w:val="22"/>
                <w:szCs w:val="22"/>
              </w:rPr>
              <w:t>:</w:t>
            </w:r>
          </w:p>
          <w:p w14:paraId="7A52A884" w14:textId="2F80C13A" w:rsidR="003B3511" w:rsidRDefault="003B3511" w:rsidP="003B3511">
            <w:pPr>
              <w:pStyle w:val="ListParagraph"/>
              <w:numPr>
                <w:ilvl w:val="2"/>
                <w:numId w:val="8"/>
              </w:numPr>
              <w:tabs>
                <w:tab w:val="left" w:pos="263"/>
              </w:tabs>
              <w:rPr>
                <w:rFonts w:ascii="Tahoma" w:hAnsi="Tahoma" w:cs="Tahoma"/>
                <w:kern w:val="2"/>
                <w:sz w:val="22"/>
                <w:szCs w:val="22"/>
              </w:rPr>
            </w:pPr>
            <w:r w:rsidRPr="00DE219A">
              <w:rPr>
                <w:rFonts w:ascii="Tahoma" w:hAnsi="Tahoma" w:cs="Tahoma"/>
                <w:kern w:val="2"/>
                <w:sz w:val="22"/>
                <w:szCs w:val="22"/>
              </w:rPr>
              <w:t>Netesybomis (delspinigiais, bauda);</w:t>
            </w:r>
          </w:p>
          <w:permStart w:id="1317931847" w:edGrp="everyone"/>
          <w:p w14:paraId="0065E06A" w14:textId="1C678533" w:rsidR="003B3511" w:rsidRPr="00DF5739" w:rsidRDefault="00780377"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663775038"/>
                <w:placeholder>
                  <w:docPart w:val="24B2FA03D5054A08BF9C94EDA7924AD1"/>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262076">
                  <w:rPr>
                    <w:rFonts w:ascii="Tahoma" w:hAnsi="Tahoma" w:cs="Tahoma"/>
                    <w:sz w:val="22"/>
                    <w:szCs w:val="22"/>
                  </w:rPr>
                  <w:t>-</w:t>
                </w:r>
              </w:sdtContent>
            </w:sdt>
            <w:r w:rsidR="003B3511">
              <w:rPr>
                <w:rFonts w:ascii="Tahoma" w:hAnsi="Tahoma" w:cs="Tahoma"/>
                <w:sz w:val="22"/>
                <w:szCs w:val="22"/>
              </w:rPr>
              <w:t>;</w:t>
            </w:r>
          </w:p>
          <w:p w14:paraId="6C500B70" w14:textId="515F765E" w:rsidR="003B3511" w:rsidRPr="00DF5739" w:rsidRDefault="00780377"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2123110042"/>
                <w:placeholder>
                  <w:docPart w:val="EA286DC64D2C47D7BF25B5B20A9C99D1"/>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262076">
                  <w:rPr>
                    <w:rFonts w:ascii="Tahoma" w:hAnsi="Tahoma" w:cs="Tahoma"/>
                    <w:sz w:val="22"/>
                    <w:szCs w:val="22"/>
                  </w:rPr>
                  <w:t>-</w:t>
                </w:r>
              </w:sdtContent>
            </w:sdt>
            <w:r w:rsidR="003B3511">
              <w:rPr>
                <w:rFonts w:ascii="Tahoma" w:hAnsi="Tahoma" w:cs="Tahoma"/>
                <w:sz w:val="22"/>
                <w:szCs w:val="22"/>
              </w:rPr>
              <w:t>;</w:t>
            </w:r>
          </w:p>
          <w:p w14:paraId="2900FF45" w14:textId="44BCA840" w:rsidR="003B3511" w:rsidRPr="00DF5739" w:rsidRDefault="00780377"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505546213"/>
                <w:placeholder>
                  <w:docPart w:val="9BEEE9D876E945F0AC6999BD0EAC38FF"/>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262076">
                  <w:rPr>
                    <w:rFonts w:ascii="Tahoma" w:hAnsi="Tahoma" w:cs="Tahoma"/>
                    <w:sz w:val="22"/>
                    <w:szCs w:val="22"/>
                  </w:rPr>
                  <w:t>-</w:t>
                </w:r>
              </w:sdtContent>
            </w:sdt>
            <w:permEnd w:id="1317931847"/>
          </w:p>
        </w:tc>
      </w:tr>
      <w:tr w:rsidR="003B3511" w:rsidRPr="00DE219A" w14:paraId="7F1F976F" w14:textId="77777777" w:rsidTr="00971392">
        <w:trPr>
          <w:trHeight w:val="300"/>
        </w:trPr>
        <w:tc>
          <w:tcPr>
            <w:tcW w:w="2717" w:type="dxa"/>
            <w:gridSpan w:val="2"/>
            <w:vAlign w:val="center"/>
          </w:tcPr>
          <w:p w14:paraId="127C805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8.2. Sutarties įvykdymo užtikrinimo pateikimas </w:t>
            </w:r>
          </w:p>
        </w:tc>
        <w:tc>
          <w:tcPr>
            <w:tcW w:w="7063" w:type="dxa"/>
            <w:gridSpan w:val="6"/>
          </w:tcPr>
          <w:p w14:paraId="4D5374DF" w14:textId="77777777" w:rsidR="003B3511" w:rsidRPr="00DE219A" w:rsidRDefault="003B3511" w:rsidP="003B3511">
            <w:pPr>
              <w:jc w:val="both"/>
              <w:rPr>
                <w:rFonts w:ascii="Tahoma" w:hAnsi="Tahoma" w:cs="Tahoma"/>
                <w:kern w:val="2"/>
                <w:sz w:val="22"/>
                <w:szCs w:val="22"/>
              </w:rPr>
            </w:pPr>
            <w:permStart w:id="1276736014" w:edGrp="everyone"/>
            <w:r w:rsidRPr="00DE219A">
              <w:rPr>
                <w:rFonts w:ascii="Tahoma" w:hAnsi="Tahoma" w:cs="Tahoma"/>
                <w:kern w:val="2"/>
                <w:sz w:val="22"/>
                <w:szCs w:val="22"/>
              </w:rPr>
              <w:t>Netaikoma</w:t>
            </w:r>
          </w:p>
          <w:permEnd w:id="1276736014"/>
          <w:p w14:paraId="1D05B5E3" w14:textId="148F6E14" w:rsidR="003B3511" w:rsidRPr="00DE219A" w:rsidRDefault="003B3511" w:rsidP="003B3511">
            <w:pPr>
              <w:jc w:val="both"/>
              <w:rPr>
                <w:rFonts w:ascii="Tahoma" w:hAnsi="Tahoma" w:cs="Tahoma"/>
                <w:kern w:val="2"/>
                <w:sz w:val="22"/>
                <w:szCs w:val="22"/>
              </w:rPr>
            </w:pPr>
          </w:p>
        </w:tc>
      </w:tr>
      <w:tr w:rsidR="003B3511" w:rsidRPr="00DE219A" w14:paraId="2495C8AC" w14:textId="77777777" w:rsidTr="00971392">
        <w:trPr>
          <w:trHeight w:val="300"/>
        </w:trPr>
        <w:tc>
          <w:tcPr>
            <w:tcW w:w="9780" w:type="dxa"/>
            <w:gridSpan w:val="8"/>
          </w:tcPr>
          <w:p w14:paraId="7A017295" w14:textId="77777777" w:rsidR="003B3511" w:rsidRPr="00DE219A" w:rsidRDefault="003B3511" w:rsidP="003B3511">
            <w:pPr>
              <w:ind w:firstLine="720"/>
              <w:jc w:val="center"/>
              <w:rPr>
                <w:rFonts w:ascii="Tahoma" w:hAnsi="Tahoma" w:cs="Tahoma"/>
                <w:b/>
                <w:bCs/>
                <w:kern w:val="2"/>
                <w:sz w:val="22"/>
                <w:szCs w:val="22"/>
              </w:rPr>
            </w:pPr>
            <w:r w:rsidRPr="00DE219A">
              <w:rPr>
                <w:rFonts w:ascii="Tahoma" w:hAnsi="Tahoma" w:cs="Tahoma"/>
                <w:b/>
                <w:bCs/>
                <w:kern w:val="2"/>
                <w:sz w:val="22"/>
                <w:szCs w:val="22"/>
              </w:rPr>
              <w:lastRenderedPageBreak/>
              <w:t>9. ŠALIŲ ATSAKOMYBĖ</w:t>
            </w:r>
            <w:r w:rsidRPr="00DE219A">
              <w:rPr>
                <w:rFonts w:ascii="Tahoma" w:hAnsi="Tahoma" w:cs="Tahoma"/>
                <w:b/>
                <w:bCs/>
                <w:kern w:val="2"/>
                <w:sz w:val="22"/>
                <w:szCs w:val="22"/>
              </w:rPr>
              <w:tab/>
            </w:r>
          </w:p>
        </w:tc>
      </w:tr>
      <w:tr w:rsidR="003B3511" w:rsidRPr="00DE219A" w14:paraId="48FCFCEC" w14:textId="77777777" w:rsidTr="00971392">
        <w:trPr>
          <w:trHeight w:val="300"/>
        </w:trPr>
        <w:tc>
          <w:tcPr>
            <w:tcW w:w="2717" w:type="dxa"/>
            <w:gridSpan w:val="2"/>
            <w:vAlign w:val="center"/>
          </w:tcPr>
          <w:p w14:paraId="214042C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9.1. Pirkėjui taikomos netesybos už mokėjimų pagal Sutartį vėlavimą</w:t>
            </w:r>
          </w:p>
        </w:tc>
        <w:tc>
          <w:tcPr>
            <w:tcW w:w="7063" w:type="dxa"/>
            <w:gridSpan w:val="6"/>
            <w:vAlign w:val="center"/>
          </w:tcPr>
          <w:p w14:paraId="28D686C5" w14:textId="0FC99AC9" w:rsidR="003B3511" w:rsidRPr="00DE219A" w:rsidRDefault="003B3511" w:rsidP="003B3511">
            <w:pPr>
              <w:jc w:val="both"/>
              <w:rPr>
                <w:rFonts w:ascii="Tahoma" w:hAnsi="Tahoma" w:cs="Tahoma"/>
                <w:color w:val="000000"/>
                <w:kern w:val="2"/>
                <w:sz w:val="22"/>
                <w:szCs w:val="22"/>
              </w:rPr>
            </w:pPr>
            <w:r w:rsidRPr="00DE219A">
              <w:rPr>
                <w:rFonts w:ascii="Tahoma" w:hAnsi="Tahoma" w:cs="Tahoma"/>
                <w:color w:val="000000"/>
                <w:kern w:val="2"/>
                <w:sz w:val="22"/>
                <w:szCs w:val="22"/>
              </w:rPr>
              <w:t xml:space="preserve">Jei Pirkėjas, gavęs tinkamai pateiktą ir užpildytą Sąskaitą, uždelsia atsiskaityti už tinkamai Tiekėjo perduotas kokybiškas Prekes per Sutartyje nurodytą terminą, </w:t>
            </w:r>
            <w:r w:rsidRPr="00DE219A">
              <w:rPr>
                <w:rFonts w:ascii="Tahoma" w:hAnsi="Tahoma" w:cs="Tahoma"/>
                <w:color w:val="000000" w:themeColor="text1"/>
                <w:kern w:val="2"/>
                <w:sz w:val="22"/>
                <w:szCs w:val="22"/>
              </w:rPr>
              <w:t>Tiekėjas nuo kitos nei nustatytas terminas dienos skaičiuoja Pirkėjui 0,05 procento dydžio delspinigius nuo neapmokėtos sumos be PVM už kiekvieną vėlavimo dieną.</w:t>
            </w:r>
          </w:p>
        </w:tc>
      </w:tr>
      <w:tr w:rsidR="003B3511" w:rsidRPr="00DE219A" w14:paraId="12483EDF" w14:textId="77777777" w:rsidTr="00971392">
        <w:trPr>
          <w:trHeight w:val="300"/>
        </w:trPr>
        <w:tc>
          <w:tcPr>
            <w:tcW w:w="2717" w:type="dxa"/>
            <w:gridSpan w:val="2"/>
            <w:vAlign w:val="center"/>
          </w:tcPr>
          <w:p w14:paraId="2C7FBCE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9.2. Tiekėjui taikomos netesybos</w:t>
            </w:r>
          </w:p>
        </w:tc>
        <w:tc>
          <w:tcPr>
            <w:tcW w:w="7063" w:type="dxa"/>
            <w:gridSpan w:val="6"/>
            <w:vAlign w:val="center"/>
          </w:tcPr>
          <w:p w14:paraId="3B7EDB96" w14:textId="035556DA"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kern w:val="2"/>
                <w:sz w:val="22"/>
                <w:szCs w:val="22"/>
              </w:rPr>
              <w:t>9</w:t>
            </w:r>
            <w:r w:rsidRPr="00DE219A">
              <w:rPr>
                <w:rFonts w:ascii="Tahoma" w:hAnsi="Tahoma" w:cs="Tahoma"/>
                <w:color w:val="000000"/>
                <w:kern w:val="2"/>
                <w:sz w:val="22"/>
                <w:szCs w:val="22"/>
                <w:lang w:val="en-US"/>
              </w:rPr>
              <w:t xml:space="preserve">.2.1. </w:t>
            </w:r>
            <w:r w:rsidR="00272FB5" w:rsidRPr="00272FB5">
              <w:rPr>
                <w:rFonts w:ascii="Tahoma" w:hAnsi="Tahoma" w:cs="Tahoma"/>
                <w:color w:val="000000"/>
                <w:kern w:val="2"/>
                <w:sz w:val="22"/>
                <w:szCs w:val="22"/>
              </w:rPr>
              <w:t>Jeigu Tiekėjas vėluoja vykdyti užsakymą, tiekti Prekes ar ištaisyti jų trūkumus arba nevykdo kitų sutartinių įsipareigojimų, Pirkėjas nuo kitos nei nustatytas terminas dienos Tiekėjui skaičiuoja 10,00 Eur dydžio delspinigius už kiekvieną uždelstą dieną už kiekvieną Prekę, kurios pristatymas vėluoja ar dėl kurios trūkumų pašalinimo tiekėjas vėluoja ar nevykdo sutartinių įsipareigojimų.</w:t>
            </w:r>
            <w:r w:rsidRPr="00DE219A">
              <w:rPr>
                <w:rFonts w:ascii="Tahoma" w:hAnsi="Tahoma" w:cs="Tahoma"/>
                <w:color w:val="000000" w:themeColor="text1"/>
                <w:kern w:val="2"/>
                <w:sz w:val="22"/>
                <w:szCs w:val="22"/>
              </w:rPr>
              <w:t> </w:t>
            </w:r>
          </w:p>
          <w:p w14:paraId="7618036C" w14:textId="3684FA93" w:rsidR="003B3511" w:rsidRPr="00DE219A" w:rsidRDefault="003B3511" w:rsidP="003B3511">
            <w:pPr>
              <w:jc w:val="both"/>
              <w:rPr>
                <w:rFonts w:ascii="Tahoma" w:hAnsi="Tahoma" w:cs="Tahoma"/>
                <w:b/>
                <w:bCs/>
                <w:kern w:val="2"/>
                <w:sz w:val="22"/>
                <w:szCs w:val="22"/>
              </w:rPr>
            </w:pPr>
            <w:r w:rsidRPr="00DE219A">
              <w:rPr>
                <w:rFonts w:ascii="Tahoma" w:hAnsi="Tahoma" w:cs="Tahoma"/>
                <w:color w:val="000000" w:themeColor="text1"/>
                <w:kern w:val="2"/>
                <w:sz w:val="22"/>
                <w:szCs w:val="22"/>
              </w:rPr>
              <w:t>9.2.2.</w:t>
            </w:r>
            <w:r w:rsidRPr="00DE219A">
              <w:rPr>
                <w:rFonts w:ascii="Tahoma" w:hAnsi="Tahoma" w:cs="Tahoma"/>
                <w:color w:val="000000" w:themeColor="text1"/>
                <w:kern w:val="2"/>
                <w:sz w:val="22"/>
                <w:szCs w:val="22"/>
                <w:lang w:val="en-US"/>
              </w:rPr>
              <w:t xml:space="preserve"> </w:t>
            </w:r>
            <w:r w:rsidRPr="00DE219A">
              <w:rPr>
                <w:rFonts w:ascii="Tahoma" w:hAnsi="Tahoma" w:cs="Tahoma"/>
                <w:color w:val="000000" w:themeColor="text1"/>
                <w:kern w:val="2"/>
                <w:sz w:val="22"/>
                <w:szCs w:val="22"/>
              </w:rPr>
              <w:t xml:space="preserve">Tiekėjas privalo sumokėti Pirkėjui netesybas per 30 kalendorinių </w:t>
            </w:r>
            <w:r w:rsidRPr="00DE219A">
              <w:rPr>
                <w:rFonts w:ascii="Tahoma" w:hAnsi="Tahoma" w:cs="Tahoma"/>
                <w:color w:val="000000"/>
                <w:kern w:val="2"/>
                <w:sz w:val="22"/>
                <w:szCs w:val="22"/>
              </w:rPr>
              <w:t xml:space="preserve">dienų nuo Pirkėjo pareikalavimo. </w:t>
            </w:r>
          </w:p>
        </w:tc>
      </w:tr>
      <w:tr w:rsidR="003B3511" w:rsidRPr="00DE219A" w14:paraId="0022C6F2" w14:textId="77777777" w:rsidTr="00971392">
        <w:trPr>
          <w:trHeight w:val="1437"/>
        </w:trPr>
        <w:tc>
          <w:tcPr>
            <w:tcW w:w="2717" w:type="dxa"/>
            <w:gridSpan w:val="2"/>
            <w:vAlign w:val="center"/>
          </w:tcPr>
          <w:p w14:paraId="78A0B591"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9.3. Tiekėjui / Pirkėjui taikoma bauda nutraukus Sutartį dėl esminio Sutarties pažeidimo</w:t>
            </w:r>
          </w:p>
        </w:tc>
        <w:tc>
          <w:tcPr>
            <w:tcW w:w="7063" w:type="dxa"/>
            <w:gridSpan w:val="6"/>
            <w:vAlign w:val="center"/>
          </w:tcPr>
          <w:p w14:paraId="35D67A68" w14:textId="0CDEB951" w:rsidR="003B3511" w:rsidRPr="00DE219A" w:rsidRDefault="003B3511" w:rsidP="003B3511">
            <w:pPr>
              <w:jc w:val="both"/>
              <w:rPr>
                <w:rFonts w:ascii="Tahoma" w:hAnsi="Tahoma" w:cs="Tahoma"/>
                <w:kern w:val="2"/>
                <w:sz w:val="22"/>
                <w:szCs w:val="22"/>
              </w:rPr>
            </w:pPr>
            <w:r w:rsidRPr="00DE219A">
              <w:rPr>
                <w:rFonts w:ascii="Tahoma" w:hAnsi="Tahoma" w:cs="Tahoma"/>
                <w:color w:val="000000" w:themeColor="text1"/>
                <w:kern w:val="2"/>
                <w:sz w:val="22"/>
                <w:szCs w:val="22"/>
              </w:rPr>
              <w:t xml:space="preserve">Nutraukus Sutartį dėl esminio Sutarties pažeidimo, nustatyto Sutarties Specialiosiose sąlygose, mokama </w:t>
            </w:r>
            <w:r w:rsidRPr="00DE219A">
              <w:rPr>
                <w:rFonts w:ascii="Tahoma" w:hAnsi="Tahoma" w:cs="Tahoma"/>
                <w:color w:val="000000" w:themeColor="text1"/>
                <w:kern w:val="2"/>
                <w:sz w:val="22"/>
                <w:szCs w:val="22"/>
                <w:lang w:val="en-US"/>
              </w:rPr>
              <w:t>10</w:t>
            </w:r>
            <w:r w:rsidRPr="00DE219A">
              <w:rPr>
                <w:rFonts w:ascii="Tahoma" w:hAnsi="Tahoma" w:cs="Tahoma"/>
                <w:color w:val="000000" w:themeColor="text1"/>
                <w:kern w:val="2"/>
                <w:sz w:val="22"/>
                <w:szCs w:val="22"/>
              </w:rPr>
              <w:t xml:space="preserve"> procentų dydžio bauda nuo Pradinės Sutarties vertės be PVM, nurodytos Specialiųjų sąlygų 5.2 punkte.</w:t>
            </w:r>
          </w:p>
        </w:tc>
      </w:tr>
      <w:tr w:rsidR="003B3511" w:rsidRPr="00DE219A" w14:paraId="6BE0A566" w14:textId="77777777" w:rsidTr="00971392">
        <w:trPr>
          <w:trHeight w:val="300"/>
        </w:trPr>
        <w:tc>
          <w:tcPr>
            <w:tcW w:w="2717" w:type="dxa"/>
            <w:gridSpan w:val="2"/>
            <w:vAlign w:val="center"/>
          </w:tcPr>
          <w:p w14:paraId="5136D940"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63" w:type="dxa"/>
            <w:gridSpan w:val="6"/>
            <w:vAlign w:val="center"/>
          </w:tcPr>
          <w:p w14:paraId="403953F4" w14:textId="77777777" w:rsidR="003B3511" w:rsidRPr="00DE219A" w:rsidRDefault="003B3511" w:rsidP="003B3511">
            <w:pPr>
              <w:rPr>
                <w:rFonts w:ascii="Tahoma" w:hAnsi="Tahoma" w:cs="Tahoma"/>
                <w:color w:val="000000"/>
                <w:kern w:val="2"/>
                <w:sz w:val="22"/>
                <w:szCs w:val="22"/>
              </w:rPr>
            </w:pPr>
            <w:permStart w:id="2013494780" w:edGrp="everyone"/>
            <w:r w:rsidRPr="00DE219A">
              <w:rPr>
                <w:rFonts w:ascii="Tahoma" w:hAnsi="Tahoma" w:cs="Tahoma"/>
                <w:color w:val="000000"/>
                <w:kern w:val="2"/>
                <w:sz w:val="22"/>
                <w:szCs w:val="22"/>
              </w:rPr>
              <w:t>Netaikoma</w:t>
            </w:r>
          </w:p>
          <w:permEnd w:id="2013494780"/>
          <w:p w14:paraId="0394507E" w14:textId="30375CF5" w:rsidR="003B3511" w:rsidRPr="007D427E" w:rsidRDefault="003B3511" w:rsidP="003B3511">
            <w:pPr>
              <w:jc w:val="both"/>
              <w:rPr>
                <w:rFonts w:ascii="Tahoma" w:hAnsi="Tahoma" w:cs="Tahoma"/>
                <w:color w:val="4472C4"/>
                <w:kern w:val="2"/>
                <w:sz w:val="22"/>
                <w:szCs w:val="22"/>
              </w:rPr>
            </w:pPr>
          </w:p>
        </w:tc>
      </w:tr>
      <w:tr w:rsidR="003B3511" w:rsidRPr="00DE219A" w14:paraId="62B26814" w14:textId="77777777" w:rsidTr="00971392">
        <w:trPr>
          <w:trHeight w:val="300"/>
        </w:trPr>
        <w:tc>
          <w:tcPr>
            <w:tcW w:w="2717" w:type="dxa"/>
            <w:gridSpan w:val="2"/>
            <w:vAlign w:val="center"/>
          </w:tcPr>
          <w:p w14:paraId="243619AA"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9.5. Tiekėjui taikomos baudos dėl aplinkosauginių ir (arba) socialinių kriterijų nesilaikymo</w:t>
            </w:r>
          </w:p>
        </w:tc>
        <w:tc>
          <w:tcPr>
            <w:tcW w:w="7063" w:type="dxa"/>
            <w:gridSpan w:val="6"/>
            <w:vAlign w:val="center"/>
          </w:tcPr>
          <w:p w14:paraId="47640220" w14:textId="0179572E" w:rsidR="003B3511" w:rsidRPr="00DE219A" w:rsidRDefault="0024005B" w:rsidP="003B3511">
            <w:pPr>
              <w:jc w:val="both"/>
              <w:rPr>
                <w:rFonts w:ascii="Tahoma" w:hAnsi="Tahoma" w:cs="Tahoma"/>
                <w:color w:val="4472C4"/>
                <w:kern w:val="2"/>
                <w:sz w:val="22"/>
                <w:szCs w:val="22"/>
              </w:rPr>
            </w:pPr>
            <w:permStart w:id="1364938215" w:edGrp="everyone"/>
            <w:r w:rsidRPr="00EB4FD9">
              <w:rPr>
                <w:rFonts w:ascii="Tahoma" w:hAnsi="Tahoma" w:cs="Tahoma"/>
                <w:kern w:val="2"/>
                <w:sz w:val="22"/>
                <w:szCs w:val="22"/>
              </w:rPr>
              <w:t>Nustačius, kad pristatyt</w:t>
            </w:r>
            <w:r w:rsidR="00EB4FD9">
              <w:rPr>
                <w:rFonts w:ascii="Tahoma" w:hAnsi="Tahoma" w:cs="Tahoma"/>
                <w:kern w:val="2"/>
                <w:sz w:val="22"/>
                <w:szCs w:val="22"/>
              </w:rPr>
              <w:t>os</w:t>
            </w:r>
            <w:r w:rsidRPr="00EB4FD9">
              <w:rPr>
                <w:rFonts w:ascii="Tahoma" w:hAnsi="Tahoma" w:cs="Tahoma"/>
                <w:kern w:val="2"/>
                <w:sz w:val="22"/>
                <w:szCs w:val="22"/>
              </w:rPr>
              <w:t xml:space="preserve"> Prekė</w:t>
            </w:r>
            <w:r w:rsidR="00EB4FD9">
              <w:rPr>
                <w:rFonts w:ascii="Tahoma" w:hAnsi="Tahoma" w:cs="Tahoma"/>
                <w:kern w:val="2"/>
                <w:sz w:val="22"/>
                <w:szCs w:val="22"/>
              </w:rPr>
              <w:t>s</w:t>
            </w:r>
            <w:r w:rsidRPr="00EB4FD9">
              <w:rPr>
                <w:rFonts w:ascii="Tahoma" w:hAnsi="Tahoma" w:cs="Tahoma"/>
                <w:kern w:val="2"/>
                <w:sz w:val="22"/>
                <w:szCs w:val="22"/>
              </w:rPr>
              <w:t xml:space="preserve"> neatitinka šios Sutarties Specialiųjų sąlygų 12.1. p. nustatyto aplinkosauginio reikalavimo</w:t>
            </w:r>
            <w:r w:rsidR="00EB4FD9" w:rsidRPr="00EB4FD9">
              <w:rPr>
                <w:rFonts w:ascii="Tahoma" w:hAnsi="Tahoma" w:cs="Tahoma"/>
                <w:kern w:val="2"/>
                <w:sz w:val="22"/>
                <w:szCs w:val="22"/>
              </w:rPr>
              <w:t xml:space="preserve">, laikoma, kad Tiekėjas padarė esminį Sutarties pažeidimą ir turės sumokėti </w:t>
            </w:r>
            <w:r w:rsidR="00EB4FD9" w:rsidRPr="00EB4FD9">
              <w:rPr>
                <w:rFonts w:ascii="Tahoma" w:hAnsi="Tahoma" w:cs="Tahoma"/>
                <w:kern w:val="2"/>
                <w:sz w:val="22"/>
                <w:szCs w:val="22"/>
                <w:lang w:val="en-US"/>
              </w:rPr>
              <w:t>10</w:t>
            </w:r>
            <w:r w:rsidR="00EB4FD9" w:rsidRPr="00EB4FD9">
              <w:rPr>
                <w:rFonts w:ascii="Tahoma" w:hAnsi="Tahoma" w:cs="Tahoma"/>
                <w:kern w:val="2"/>
                <w:sz w:val="22"/>
                <w:szCs w:val="22"/>
              </w:rPr>
              <w:t xml:space="preserve"> procentų dydžio baudą nuo Pradinės Sutarties vertės be PVM, nurodytos Specialiųjų </w:t>
            </w:r>
            <w:r w:rsidR="00EB4FD9" w:rsidRPr="00DE219A">
              <w:rPr>
                <w:rFonts w:ascii="Tahoma" w:hAnsi="Tahoma" w:cs="Tahoma"/>
                <w:color w:val="000000" w:themeColor="text1"/>
                <w:kern w:val="2"/>
                <w:sz w:val="22"/>
                <w:szCs w:val="22"/>
              </w:rPr>
              <w:t>sąlygų 5.2 punkte.</w:t>
            </w:r>
            <w:permEnd w:id="1364938215"/>
          </w:p>
        </w:tc>
      </w:tr>
      <w:tr w:rsidR="003B3511" w:rsidRPr="00DE219A" w14:paraId="0BDF7118" w14:textId="77777777" w:rsidTr="00971392">
        <w:trPr>
          <w:trHeight w:val="300"/>
        </w:trPr>
        <w:tc>
          <w:tcPr>
            <w:tcW w:w="2717" w:type="dxa"/>
            <w:gridSpan w:val="2"/>
            <w:vAlign w:val="center"/>
          </w:tcPr>
          <w:p w14:paraId="714FBB07"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9.6. Tiekėjui / Pirkėjui taikoma bauda dėl konfidencialumo reikalavimų nesilaikymo</w:t>
            </w:r>
          </w:p>
        </w:tc>
        <w:tc>
          <w:tcPr>
            <w:tcW w:w="7063" w:type="dxa"/>
            <w:gridSpan w:val="6"/>
            <w:vAlign w:val="center"/>
          </w:tcPr>
          <w:p w14:paraId="19563A8C" w14:textId="627DF813" w:rsidR="003B3511" w:rsidRPr="007146C9" w:rsidRDefault="00EB4FD9" w:rsidP="003B3511">
            <w:pPr>
              <w:jc w:val="both"/>
              <w:rPr>
                <w:rFonts w:ascii="Tahoma" w:hAnsi="Tahoma" w:cs="Tahoma"/>
                <w:kern w:val="2"/>
                <w:sz w:val="22"/>
                <w:szCs w:val="22"/>
              </w:rPr>
            </w:pPr>
            <w:permStart w:id="721429617" w:edGrp="everyone"/>
            <w:r>
              <w:rPr>
                <w:rFonts w:ascii="Tahoma" w:hAnsi="Tahoma" w:cs="Tahoma"/>
                <w:kern w:val="2"/>
                <w:sz w:val="22"/>
                <w:szCs w:val="22"/>
              </w:rPr>
              <w:t xml:space="preserve">Nurodyta </w:t>
            </w:r>
            <w:r w:rsidRPr="00EB4FD9">
              <w:rPr>
                <w:rFonts w:ascii="Tahoma" w:hAnsi="Tahoma" w:cs="Tahoma"/>
                <w:kern w:val="2"/>
                <w:sz w:val="22"/>
                <w:szCs w:val="22"/>
              </w:rPr>
              <w:t>Sutarties Specialiųjų sąlygų</w:t>
            </w:r>
            <w:r>
              <w:rPr>
                <w:rFonts w:ascii="Tahoma" w:hAnsi="Tahoma" w:cs="Tahoma"/>
                <w:kern w:val="2"/>
                <w:sz w:val="22"/>
                <w:szCs w:val="22"/>
              </w:rPr>
              <w:t xml:space="preserve"> 9.3. p.</w:t>
            </w:r>
          </w:p>
          <w:permEnd w:id="721429617"/>
          <w:p w14:paraId="00926954" w14:textId="3BF5E794" w:rsidR="003B3511" w:rsidRPr="007D427E" w:rsidRDefault="003B3511" w:rsidP="003B3511">
            <w:pPr>
              <w:jc w:val="both"/>
              <w:rPr>
                <w:rFonts w:ascii="Tahoma" w:hAnsi="Tahoma" w:cs="Tahoma"/>
                <w:kern w:val="2"/>
                <w:sz w:val="22"/>
                <w:szCs w:val="22"/>
              </w:rPr>
            </w:pPr>
          </w:p>
        </w:tc>
      </w:tr>
      <w:tr w:rsidR="003B3511" w:rsidRPr="00DE219A" w14:paraId="5432DA54" w14:textId="77777777" w:rsidTr="00971392">
        <w:trPr>
          <w:trHeight w:val="300"/>
        </w:trPr>
        <w:tc>
          <w:tcPr>
            <w:tcW w:w="2717" w:type="dxa"/>
            <w:gridSpan w:val="2"/>
            <w:vAlign w:val="center"/>
          </w:tcPr>
          <w:p w14:paraId="16025454"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9.7. Tiekėjui taikomos netesybos dėl pirkimo dokumentuose nustatytų kokybinių kriterijų nepasiekimo </w:t>
            </w:r>
            <w:r w:rsidRPr="00DE219A">
              <w:rPr>
                <w:rFonts w:ascii="Tahoma" w:hAnsi="Tahoma" w:cs="Tahoma"/>
                <w:b/>
                <w:bCs/>
                <w:kern w:val="2"/>
                <w:sz w:val="22"/>
                <w:szCs w:val="22"/>
              </w:rPr>
              <w:lastRenderedPageBreak/>
              <w:t>Sutarties vykdymo metu</w:t>
            </w:r>
          </w:p>
        </w:tc>
        <w:tc>
          <w:tcPr>
            <w:tcW w:w="7063" w:type="dxa"/>
            <w:gridSpan w:val="6"/>
            <w:vAlign w:val="center"/>
          </w:tcPr>
          <w:p w14:paraId="0475CE4F" w14:textId="356F8D99" w:rsidR="003B3511" w:rsidRDefault="00D979E8" w:rsidP="003B3511">
            <w:pPr>
              <w:jc w:val="both"/>
              <w:rPr>
                <w:rFonts w:ascii="Tahoma" w:hAnsi="Tahoma" w:cs="Tahoma"/>
                <w:bCs/>
                <w:sz w:val="22"/>
                <w:szCs w:val="22"/>
              </w:rPr>
            </w:pPr>
            <w:permStart w:id="1750881521" w:edGrp="everyone"/>
            <w:r w:rsidRPr="00B64C1F">
              <w:rPr>
                <w:rFonts w:ascii="Tahoma" w:hAnsi="Tahoma" w:cs="Tahoma"/>
                <w:noProof/>
                <w:sz w:val="22"/>
                <w:szCs w:val="22"/>
              </w:rPr>
              <w:lastRenderedPageBreak/>
              <w:t>9.7.</w:t>
            </w:r>
            <w:r w:rsidR="00EF5FBD">
              <w:rPr>
                <w:rFonts w:ascii="Tahoma" w:hAnsi="Tahoma" w:cs="Tahoma"/>
                <w:noProof/>
                <w:sz w:val="22"/>
                <w:szCs w:val="22"/>
              </w:rPr>
              <w:t>1</w:t>
            </w:r>
            <w:r w:rsidRPr="00B64C1F">
              <w:rPr>
                <w:rFonts w:ascii="Tahoma" w:hAnsi="Tahoma" w:cs="Tahoma"/>
                <w:noProof/>
                <w:sz w:val="22"/>
                <w:szCs w:val="22"/>
              </w:rPr>
              <w:t xml:space="preserve">. Jei Sutarties vykdymo metu pasibaigia Pirkimui pateikto </w:t>
            </w:r>
            <w:r w:rsidRPr="00B64C1F">
              <w:rPr>
                <w:rFonts w:ascii="Tahoma" w:hAnsi="Tahoma" w:cs="Tahoma"/>
                <w:bCs/>
                <w:noProof/>
              </w:rPr>
              <w:t xml:space="preserve">aplinkos apsaugos vadybos sistemos </w:t>
            </w:r>
            <w:r w:rsidRPr="00B64C1F">
              <w:rPr>
                <w:rFonts w:ascii="Tahoma" w:hAnsi="Tahoma" w:cs="Tahoma"/>
                <w:bCs/>
                <w:sz w:val="22"/>
                <w:szCs w:val="22"/>
              </w:rPr>
              <w:t xml:space="preserve">LST EN ISO 14001 arba Europos Sąjungos aplinkosaugos vadybos ir audito sistemos (EMAS) sertifikato arba kito lygiaverčio dokumento galiojimo terminas, Tiekėjas privalo per </w:t>
            </w:r>
            <w:r w:rsidR="00697CE1">
              <w:rPr>
                <w:rFonts w:ascii="Tahoma" w:hAnsi="Tahoma" w:cs="Tahoma"/>
                <w:bCs/>
                <w:sz w:val="22"/>
                <w:szCs w:val="22"/>
              </w:rPr>
              <w:t>14</w:t>
            </w:r>
            <w:r w:rsidRPr="00B64C1F">
              <w:rPr>
                <w:rFonts w:ascii="Tahoma" w:hAnsi="Tahoma" w:cs="Tahoma"/>
                <w:bCs/>
                <w:sz w:val="22"/>
                <w:szCs w:val="22"/>
              </w:rPr>
              <w:t xml:space="preserve"> kalendorinių dienų pateikti naują, galiojantį sertifikatą (ar kitą </w:t>
            </w:r>
            <w:r w:rsidRPr="00B64C1F">
              <w:rPr>
                <w:rFonts w:ascii="Tahoma" w:hAnsi="Tahoma" w:cs="Tahoma"/>
                <w:bCs/>
                <w:sz w:val="22"/>
                <w:szCs w:val="22"/>
              </w:rPr>
              <w:lastRenderedPageBreak/>
              <w:t>lygiavertį dokumentą) įrodantį, kad Prekių priežiūros ir/ar remonto paslaugoms taikomi Aplinkos apsaugos vadybos sistemos reikalavimai.</w:t>
            </w:r>
          </w:p>
          <w:p w14:paraId="09D3C33E" w14:textId="1C0416A5" w:rsidR="00B64C1F" w:rsidRDefault="00B64C1F" w:rsidP="003B3511">
            <w:pPr>
              <w:jc w:val="both"/>
              <w:rPr>
                <w:rFonts w:ascii="Tahoma" w:hAnsi="Tahoma" w:cs="Tahoma"/>
                <w:bCs/>
                <w:sz w:val="22"/>
                <w:szCs w:val="22"/>
              </w:rPr>
            </w:pPr>
            <w:r>
              <w:rPr>
                <w:rFonts w:ascii="Tahoma" w:hAnsi="Tahoma" w:cs="Tahoma"/>
                <w:bCs/>
                <w:sz w:val="22"/>
                <w:szCs w:val="22"/>
              </w:rPr>
              <w:t>9.7.</w:t>
            </w:r>
            <w:r w:rsidR="00EF5FBD">
              <w:rPr>
                <w:rFonts w:ascii="Tahoma" w:hAnsi="Tahoma" w:cs="Tahoma"/>
                <w:bCs/>
                <w:sz w:val="22"/>
                <w:szCs w:val="22"/>
              </w:rPr>
              <w:t>2</w:t>
            </w:r>
            <w:r>
              <w:rPr>
                <w:rFonts w:ascii="Tahoma" w:hAnsi="Tahoma" w:cs="Tahoma"/>
                <w:bCs/>
                <w:sz w:val="22"/>
                <w:szCs w:val="22"/>
              </w:rPr>
              <w:t xml:space="preserve">. </w:t>
            </w:r>
            <w:r w:rsidRPr="00B64C1F">
              <w:rPr>
                <w:rFonts w:ascii="Tahoma" w:hAnsi="Tahoma" w:cs="Tahoma"/>
                <w:noProof/>
                <w:sz w:val="22"/>
                <w:szCs w:val="22"/>
              </w:rPr>
              <w:t>Jei Sutarties vykdymo metu pasibaigia Pirkimui pateikto</w:t>
            </w:r>
            <w:r>
              <w:rPr>
                <w:rFonts w:ascii="Tahoma" w:hAnsi="Tahoma" w:cs="Tahoma"/>
                <w:noProof/>
                <w:sz w:val="22"/>
                <w:szCs w:val="22"/>
              </w:rPr>
              <w:t xml:space="preserve"> Informacijos saugumo valdymo sistemos ISO/IEC 27001 sertifikato arba </w:t>
            </w:r>
            <w:r w:rsidRPr="00B64C1F">
              <w:rPr>
                <w:rFonts w:ascii="Tahoma" w:hAnsi="Tahoma" w:cs="Tahoma"/>
                <w:bCs/>
                <w:sz w:val="22"/>
                <w:szCs w:val="22"/>
              </w:rPr>
              <w:t xml:space="preserve">kito lygiaverčio dokumento galiojimo terminas, Tiekėjas privalo per </w:t>
            </w:r>
            <w:r w:rsidR="00697CE1">
              <w:rPr>
                <w:rFonts w:ascii="Tahoma" w:hAnsi="Tahoma" w:cs="Tahoma"/>
                <w:bCs/>
                <w:sz w:val="22"/>
                <w:szCs w:val="22"/>
              </w:rPr>
              <w:t>14</w:t>
            </w:r>
            <w:r w:rsidRPr="00B64C1F">
              <w:rPr>
                <w:rFonts w:ascii="Tahoma" w:hAnsi="Tahoma" w:cs="Tahoma"/>
                <w:bCs/>
                <w:sz w:val="22"/>
                <w:szCs w:val="22"/>
              </w:rPr>
              <w:t xml:space="preserve"> kalendorinių dienų pateikti naują, galiojantį sertifikatą (ar kitą lygiavertį dokumentą) įrodantį, kad Prekių </w:t>
            </w:r>
            <w:r>
              <w:rPr>
                <w:rFonts w:ascii="Tahoma" w:hAnsi="Tahoma" w:cs="Tahoma"/>
                <w:bCs/>
                <w:sz w:val="22"/>
                <w:szCs w:val="22"/>
              </w:rPr>
              <w:t xml:space="preserve">diegimo ir/ar </w:t>
            </w:r>
            <w:r w:rsidRPr="00B64C1F">
              <w:rPr>
                <w:rFonts w:ascii="Tahoma" w:hAnsi="Tahoma" w:cs="Tahoma"/>
                <w:bCs/>
                <w:sz w:val="22"/>
                <w:szCs w:val="22"/>
              </w:rPr>
              <w:t xml:space="preserve">priežiūros paslaugoms taikomi </w:t>
            </w:r>
            <w:r>
              <w:rPr>
                <w:rFonts w:ascii="Tahoma" w:hAnsi="Tahoma" w:cs="Tahoma"/>
                <w:bCs/>
                <w:sz w:val="22"/>
                <w:szCs w:val="22"/>
              </w:rPr>
              <w:t>Informacijos saugumo valdymo sistemos reikalavimai</w:t>
            </w:r>
            <w:r w:rsidRPr="00B64C1F">
              <w:rPr>
                <w:rFonts w:ascii="Tahoma" w:hAnsi="Tahoma" w:cs="Tahoma"/>
                <w:bCs/>
                <w:sz w:val="22"/>
                <w:szCs w:val="22"/>
              </w:rPr>
              <w:t>.</w:t>
            </w:r>
          </w:p>
          <w:p w14:paraId="3C06857C" w14:textId="720B341C" w:rsidR="00D979E8" w:rsidRDefault="00B64C1F" w:rsidP="003B3511">
            <w:pPr>
              <w:jc w:val="both"/>
              <w:rPr>
                <w:rFonts w:ascii="Tahoma" w:hAnsi="Tahoma" w:cs="Tahoma"/>
                <w:kern w:val="2"/>
                <w:sz w:val="22"/>
                <w:szCs w:val="22"/>
              </w:rPr>
            </w:pPr>
            <w:r w:rsidRPr="00B64C1F">
              <w:rPr>
                <w:rFonts w:ascii="Tahoma" w:hAnsi="Tahoma" w:cs="Tahoma"/>
                <w:kern w:val="2"/>
                <w:sz w:val="22"/>
                <w:szCs w:val="22"/>
              </w:rPr>
              <w:t>9.7.</w:t>
            </w:r>
            <w:r w:rsidR="000F6A5C">
              <w:rPr>
                <w:rFonts w:ascii="Tahoma" w:hAnsi="Tahoma" w:cs="Tahoma"/>
                <w:kern w:val="2"/>
                <w:sz w:val="22"/>
                <w:szCs w:val="22"/>
              </w:rPr>
              <w:t>3</w:t>
            </w:r>
            <w:r w:rsidRPr="00B64C1F">
              <w:rPr>
                <w:rFonts w:ascii="Tahoma" w:hAnsi="Tahoma" w:cs="Tahoma"/>
                <w:kern w:val="2"/>
                <w:sz w:val="22"/>
                <w:szCs w:val="22"/>
              </w:rPr>
              <w:t xml:space="preserve">. </w:t>
            </w:r>
            <w:r w:rsidR="00D979E8" w:rsidRPr="00B64C1F">
              <w:rPr>
                <w:rFonts w:ascii="Tahoma" w:hAnsi="Tahoma" w:cs="Tahoma"/>
                <w:kern w:val="2"/>
                <w:sz w:val="22"/>
                <w:szCs w:val="22"/>
              </w:rPr>
              <w:t xml:space="preserve">Tiekėjui </w:t>
            </w:r>
            <w:r w:rsidRPr="00B64C1F">
              <w:rPr>
                <w:rFonts w:ascii="Tahoma" w:hAnsi="Tahoma" w:cs="Tahoma"/>
                <w:kern w:val="2"/>
                <w:sz w:val="22"/>
                <w:szCs w:val="22"/>
              </w:rPr>
              <w:t xml:space="preserve">ilgiau nei </w:t>
            </w:r>
            <w:r w:rsidR="00EF5FBD">
              <w:rPr>
                <w:rFonts w:ascii="Tahoma" w:hAnsi="Tahoma" w:cs="Tahoma"/>
                <w:kern w:val="2"/>
                <w:sz w:val="22"/>
                <w:szCs w:val="22"/>
              </w:rPr>
              <w:t>14</w:t>
            </w:r>
            <w:r w:rsidRPr="00B64C1F">
              <w:rPr>
                <w:rFonts w:ascii="Tahoma" w:hAnsi="Tahoma" w:cs="Tahoma"/>
                <w:kern w:val="2"/>
                <w:sz w:val="22"/>
                <w:szCs w:val="22"/>
              </w:rPr>
              <w:t xml:space="preserve"> kalendorinių dienų vėluojant ištaisyti 9.7.1. arba 9.7.2.</w:t>
            </w:r>
            <w:r>
              <w:rPr>
                <w:rFonts w:ascii="Tahoma" w:hAnsi="Tahoma" w:cs="Tahoma"/>
                <w:kern w:val="2"/>
                <w:sz w:val="22"/>
                <w:szCs w:val="22"/>
              </w:rPr>
              <w:t xml:space="preserve"> </w:t>
            </w:r>
            <w:r w:rsidRPr="00B64C1F">
              <w:rPr>
                <w:rFonts w:ascii="Tahoma" w:hAnsi="Tahoma" w:cs="Tahoma"/>
                <w:kern w:val="2"/>
                <w:sz w:val="22"/>
                <w:szCs w:val="22"/>
              </w:rPr>
              <w:t>punktuose nustatytus trūkumus, laikoma, kad Tiekėjas padarė esminį sutarties pažeidimą ir yra taikomos Sutarties Specialiųjų sąlygų 9.3 p. nustatytos sankcijos.</w:t>
            </w:r>
          </w:p>
          <w:permEnd w:id="1750881521"/>
          <w:p w14:paraId="17A29B77" w14:textId="5B7EC0AA" w:rsidR="003B3511" w:rsidRPr="00844EB0" w:rsidRDefault="003B3511" w:rsidP="003B3511">
            <w:pPr>
              <w:jc w:val="both"/>
              <w:rPr>
                <w:rFonts w:ascii="Tahoma" w:hAnsi="Tahoma" w:cs="Tahoma"/>
                <w:color w:val="4472C4" w:themeColor="accent1"/>
                <w:kern w:val="2"/>
                <w:sz w:val="22"/>
                <w:szCs w:val="22"/>
              </w:rPr>
            </w:pPr>
          </w:p>
        </w:tc>
      </w:tr>
      <w:tr w:rsidR="003B3511" w:rsidRPr="00DE219A" w14:paraId="69DE3257" w14:textId="77777777" w:rsidTr="00971392">
        <w:trPr>
          <w:trHeight w:val="300"/>
        </w:trPr>
        <w:tc>
          <w:tcPr>
            <w:tcW w:w="2717" w:type="dxa"/>
            <w:gridSpan w:val="2"/>
            <w:vAlign w:val="center"/>
          </w:tcPr>
          <w:p w14:paraId="3DEEA7E6" w14:textId="77777777" w:rsidR="003B3511" w:rsidRPr="00DE219A" w:rsidRDefault="003B3511" w:rsidP="003B3511">
            <w:pPr>
              <w:rPr>
                <w:rFonts w:ascii="Tahoma" w:hAnsi="Tahoma" w:cs="Tahoma"/>
                <w:b/>
                <w:bCs/>
                <w:kern w:val="2"/>
                <w:sz w:val="22"/>
                <w:szCs w:val="22"/>
                <w:lang w:val="en-US"/>
              </w:rPr>
            </w:pPr>
            <w:r w:rsidRPr="00DE219A">
              <w:rPr>
                <w:rFonts w:ascii="Tahoma" w:hAnsi="Tahoma" w:cs="Tahoma"/>
                <w:b/>
                <w:bCs/>
                <w:kern w:val="2"/>
                <w:sz w:val="22"/>
                <w:szCs w:val="22"/>
                <w:lang w:val="en-US"/>
              </w:rPr>
              <w:lastRenderedPageBreak/>
              <w:t xml:space="preserve">9.8. </w:t>
            </w:r>
            <w:r w:rsidRPr="00DE219A">
              <w:rPr>
                <w:rFonts w:ascii="Tahoma" w:hAnsi="Tahoma" w:cs="Tahoma"/>
                <w:b/>
                <w:bCs/>
                <w:kern w:val="2"/>
                <w:sz w:val="22"/>
                <w:szCs w:val="22"/>
              </w:rPr>
              <w:t>Tiekėjui taikomos netesybos dėl Sutarties įvykdymo užtikrinimo nepratęsimo</w:t>
            </w:r>
          </w:p>
        </w:tc>
        <w:tc>
          <w:tcPr>
            <w:tcW w:w="7063" w:type="dxa"/>
            <w:gridSpan w:val="6"/>
            <w:vAlign w:val="center"/>
          </w:tcPr>
          <w:p w14:paraId="4F33E5B3" w14:textId="77777777" w:rsidR="003B3511" w:rsidRPr="00DF5739" w:rsidRDefault="003B3511" w:rsidP="003B3511">
            <w:pPr>
              <w:jc w:val="both"/>
              <w:rPr>
                <w:rFonts w:ascii="Tahoma" w:hAnsi="Tahoma" w:cs="Tahoma"/>
                <w:kern w:val="2"/>
                <w:sz w:val="22"/>
                <w:szCs w:val="22"/>
              </w:rPr>
            </w:pPr>
            <w:permStart w:id="1939889524" w:edGrp="everyone"/>
            <w:r w:rsidRPr="00DF5739">
              <w:rPr>
                <w:rFonts w:ascii="Tahoma" w:hAnsi="Tahoma" w:cs="Tahoma"/>
                <w:kern w:val="2"/>
                <w:sz w:val="22"/>
                <w:szCs w:val="22"/>
              </w:rPr>
              <w:t>Netaikoma</w:t>
            </w:r>
          </w:p>
          <w:permEnd w:id="1939889524"/>
          <w:p w14:paraId="54F22E11" w14:textId="77F65676" w:rsidR="003B3511" w:rsidRPr="007D427E" w:rsidRDefault="003B3511" w:rsidP="003B3511">
            <w:pPr>
              <w:jc w:val="both"/>
              <w:rPr>
                <w:rFonts w:ascii="Tahoma" w:hAnsi="Tahoma" w:cs="Tahoma"/>
                <w:kern w:val="2"/>
                <w:sz w:val="22"/>
                <w:szCs w:val="22"/>
              </w:rPr>
            </w:pPr>
          </w:p>
        </w:tc>
      </w:tr>
      <w:tr w:rsidR="003B3511" w:rsidRPr="00DE219A" w14:paraId="0B88441B" w14:textId="77777777" w:rsidTr="00971392">
        <w:trPr>
          <w:trHeight w:val="300"/>
        </w:trPr>
        <w:tc>
          <w:tcPr>
            <w:tcW w:w="2717" w:type="dxa"/>
            <w:gridSpan w:val="2"/>
            <w:vAlign w:val="center"/>
          </w:tcPr>
          <w:p w14:paraId="0C3E3097" w14:textId="23F36DB9" w:rsidR="003B3511" w:rsidRPr="00DE219A" w:rsidRDefault="003B3511" w:rsidP="003B3511">
            <w:pPr>
              <w:rPr>
                <w:rFonts w:ascii="Tahoma" w:hAnsi="Tahoma" w:cs="Tahoma"/>
                <w:b/>
                <w:bCs/>
                <w:kern w:val="2"/>
                <w:sz w:val="22"/>
                <w:szCs w:val="24"/>
                <w:lang w:val="en-US"/>
              </w:rPr>
            </w:pPr>
            <w:r w:rsidRPr="00DE219A">
              <w:rPr>
                <w:rFonts w:ascii="Tahoma" w:hAnsi="Tahoma" w:cs="Tahoma"/>
                <w:b/>
                <w:bCs/>
                <w:kern w:val="2"/>
                <w:sz w:val="22"/>
                <w:szCs w:val="24"/>
                <w:lang w:val="en-US"/>
              </w:rPr>
              <w:t xml:space="preserve">9.9. </w:t>
            </w:r>
            <w:r w:rsidRPr="00DE219A">
              <w:rPr>
                <w:rFonts w:ascii="Tahoma" w:hAnsi="Tahoma" w:cs="Tahoma"/>
                <w:b/>
                <w:bCs/>
                <w:kern w:val="2"/>
                <w:sz w:val="22"/>
                <w:szCs w:val="24"/>
              </w:rPr>
              <w:t>Kitos netesybos</w:t>
            </w:r>
          </w:p>
        </w:tc>
        <w:tc>
          <w:tcPr>
            <w:tcW w:w="7063" w:type="dxa"/>
            <w:gridSpan w:val="6"/>
            <w:vAlign w:val="center"/>
          </w:tcPr>
          <w:p w14:paraId="48DAC36F" w14:textId="11C99091" w:rsidR="003B3511" w:rsidRPr="00DE219A" w:rsidRDefault="00DD3523" w:rsidP="003B3511">
            <w:pPr>
              <w:jc w:val="both"/>
              <w:rPr>
                <w:rFonts w:ascii="Tahoma" w:hAnsi="Tahoma" w:cs="Tahoma"/>
                <w:color w:val="000000" w:themeColor="text1"/>
                <w:kern w:val="2"/>
                <w:sz w:val="22"/>
                <w:szCs w:val="24"/>
              </w:rPr>
            </w:pPr>
            <w:permStart w:id="1696679275" w:edGrp="everyone"/>
            <w:r w:rsidRPr="00DD3523">
              <w:rPr>
                <w:rFonts w:ascii="Tahoma" w:hAnsi="Tahoma" w:cs="Tahoma"/>
                <w:kern w:val="2"/>
                <w:sz w:val="22"/>
                <w:szCs w:val="24"/>
              </w:rPr>
              <w:t>Netaikoma</w:t>
            </w:r>
            <w:permEnd w:id="1696679275"/>
          </w:p>
        </w:tc>
      </w:tr>
      <w:tr w:rsidR="003B3511" w:rsidRPr="00DE219A" w14:paraId="5250B6D4" w14:textId="77777777" w:rsidTr="00971392">
        <w:trPr>
          <w:trHeight w:val="300"/>
        </w:trPr>
        <w:tc>
          <w:tcPr>
            <w:tcW w:w="9780" w:type="dxa"/>
            <w:gridSpan w:val="8"/>
          </w:tcPr>
          <w:p w14:paraId="05A97DEE"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10. SUTARTIES GALIOJIMAS IR KEITIMAS</w:t>
            </w:r>
          </w:p>
        </w:tc>
      </w:tr>
      <w:tr w:rsidR="003B3511" w:rsidRPr="00DE219A" w14:paraId="7B90CF98" w14:textId="77777777" w:rsidTr="00971392">
        <w:trPr>
          <w:trHeight w:val="300"/>
        </w:trPr>
        <w:tc>
          <w:tcPr>
            <w:tcW w:w="2717" w:type="dxa"/>
            <w:gridSpan w:val="2"/>
            <w:vAlign w:val="center"/>
          </w:tcPr>
          <w:p w14:paraId="7D82B2A9"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10.1. Sutarties sudarymas ir įsigaliojimas</w:t>
            </w:r>
          </w:p>
        </w:tc>
        <w:tc>
          <w:tcPr>
            <w:tcW w:w="7063" w:type="dxa"/>
            <w:gridSpan w:val="6"/>
            <w:vAlign w:val="center"/>
          </w:tcPr>
          <w:sdt>
            <w:sdtPr>
              <w:rPr>
                <w:rFonts w:ascii="Tahoma" w:hAnsi="Tahoma" w:cs="Tahoma"/>
                <w:color w:val="4472C4"/>
                <w:kern w:val="2"/>
                <w:sz w:val="22"/>
                <w:szCs w:val="22"/>
              </w:rPr>
              <w:id w:val="771367038"/>
              <w:placeholder>
                <w:docPart w:val="4071F56F32474CD98286FEB8CF03AF1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permStart w:id="1934821815" w:edGrp="everyone" w:displacedByCustomXml="prev"/>
              <w:p w14:paraId="25FCE309" w14:textId="13DE54E7" w:rsidR="003B3511" w:rsidRPr="00DE219A" w:rsidRDefault="00AE4683" w:rsidP="003B3511">
                <w:pPr>
                  <w:jc w:val="both"/>
                  <w:rPr>
                    <w:rFonts w:ascii="Tahoma" w:hAnsi="Tahoma" w:cs="Tahoma"/>
                    <w:color w:val="4472C4"/>
                    <w:kern w:val="2"/>
                    <w:sz w:val="22"/>
                    <w:szCs w:val="22"/>
                  </w:rPr>
                </w:pPr>
                <w:r>
                  <w:rPr>
                    <w:rFonts w:ascii="Tahoma" w:hAnsi="Tahoma" w:cs="Tahoma"/>
                    <w:color w:val="4472C4"/>
                    <w:kern w:val="2"/>
                    <w:sz w:val="22"/>
                    <w:szCs w:val="22"/>
                  </w:rPr>
                  <w:t>Ši Sutartis laikoma sudaryta ir įsigalioja nuo Sutarties pasirašymo dienos (antrosios Šalies pasirašymo dieną).</w:t>
                </w:r>
              </w:p>
              <w:permEnd w:id="1934821815" w:displacedByCustomXml="next"/>
            </w:sdtContent>
          </w:sdt>
          <w:p w14:paraId="007DF79C" w14:textId="5E1B1F99" w:rsidR="003B3511" w:rsidRPr="00DE219A" w:rsidRDefault="003B3511" w:rsidP="003B3511">
            <w:pPr>
              <w:jc w:val="both"/>
              <w:rPr>
                <w:rFonts w:ascii="Tahoma" w:hAnsi="Tahoma" w:cs="Tahoma"/>
                <w:color w:val="4472C4"/>
                <w:kern w:val="2"/>
                <w:sz w:val="22"/>
                <w:szCs w:val="22"/>
              </w:rPr>
            </w:pPr>
            <w:r w:rsidRPr="00DE219A">
              <w:rPr>
                <w:rFonts w:ascii="Tahoma" w:hAnsi="Tahoma" w:cs="Tahoma"/>
                <w:color w:val="000000"/>
                <w:kern w:val="2"/>
                <w:sz w:val="22"/>
                <w:szCs w:val="22"/>
              </w:rPr>
              <w:t xml:space="preserve">Sutartis galioja iki visiško prievolių įvykdymo (kol bus išnaudota Pradinės Sutarties vertė, bet jos terminas negali būti ilgesnis kaip </w:t>
            </w:r>
            <w:permStart w:id="687167060" w:edGrp="everyone"/>
            <w:r w:rsidR="00AE4683">
              <w:rPr>
                <w:rFonts w:ascii="Tahoma" w:hAnsi="Tahoma" w:cs="Tahoma"/>
                <w:color w:val="000000"/>
                <w:kern w:val="2"/>
                <w:sz w:val="22"/>
                <w:szCs w:val="22"/>
              </w:rPr>
              <w:t>38 mėnesiai</w:t>
            </w:r>
            <w:permEnd w:id="687167060"/>
            <w:r w:rsidRPr="00DE219A">
              <w:rPr>
                <w:rFonts w:ascii="Tahoma" w:hAnsi="Tahoma" w:cs="Tahoma"/>
                <w:color w:val="000000"/>
                <w:kern w:val="2"/>
                <w:sz w:val="22"/>
                <w:szCs w:val="22"/>
              </w:rPr>
              <w:t>.</w:t>
            </w:r>
          </w:p>
        </w:tc>
      </w:tr>
      <w:tr w:rsidR="003B3511" w:rsidRPr="00DE219A" w14:paraId="1236DD66" w14:textId="77777777" w:rsidTr="00971392">
        <w:trPr>
          <w:trHeight w:val="300"/>
        </w:trPr>
        <w:tc>
          <w:tcPr>
            <w:tcW w:w="2717" w:type="dxa"/>
            <w:gridSpan w:val="2"/>
            <w:vAlign w:val="center"/>
          </w:tcPr>
          <w:p w14:paraId="7D78F5B3"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10.2. Sutarties galiojimo termino pratęsimas</w:t>
            </w:r>
          </w:p>
        </w:tc>
        <w:tc>
          <w:tcPr>
            <w:tcW w:w="7063" w:type="dxa"/>
            <w:gridSpan w:val="6"/>
            <w:vAlign w:val="center"/>
          </w:tcPr>
          <w:permStart w:id="1133975601" w:edGrp="everyone" w:displacedByCustomXml="next"/>
          <w:sdt>
            <w:sdtPr>
              <w:rPr>
                <w:rFonts w:ascii="Tahoma" w:hAnsi="Tahoma" w:cs="Tahoma"/>
                <w:kern w:val="2"/>
                <w:sz w:val="22"/>
                <w:szCs w:val="22"/>
              </w:rPr>
              <w:id w:val="869423843"/>
              <w:placeholder>
                <w:docPart w:val="4071F56F32474CD98286FEB8CF03AF17"/>
              </w:placeholder>
              <w:comboBox>
                <w:listItem w:value="Choose an item."/>
                <w:listItem w:displayText="Netaikoma" w:value="Netaikoma"/>
                <w:listItem w:displayText="Jei nebus išnaudota Pradinės Sutarties vertė ir nei viena iš Šalių, likus 60 kalendorinių dienų iki Sutarties pabaigos, nepraneš apie norą ją nutraukti, Sutartis be atskiro rašytinio susitarimo pratęsiama dar NURODYTI kartą NURODYTI mėnesių laikotarpiui. " w:value="Jei nebus išnaudota Pradinės Sutarties vertė ir nei viena iš Šalių, likus 60 kalendorinių dienų iki Sutarties pabaigos, nepraneš apie norą ją nutraukti, Sutartis be atskiro rašytinio susitarimo pratęsiama dar NURODYTI kartą NURODYTI mėnesių laikotarpiui. "/>
                <w:listItem w:displayText="Šalių abipusiu rašytiniu Susitarimu Sutartis tomis pačiomis sąlygomis nedidinant Sutarties kainos gali būti pratęsta NURODYTI kartą (-us) NURODYTI mėnesių laikotarpiui." w:value="Šalių abipusiu rašytiniu Susitarimu Sutartis tomis pačiomis sąlygomis nedidinant Sutarties kainos gali būti pratęsta NURODYTI kartą (-us) NURODYTI mėnesių laikotarpiui."/>
                <w:listItem w:displayText="Šalių abipusiu rašytiniu Susitarimu Sutartis tomis pačiomis sąlygomis įskaitant Sutarties kainos padidinimą gali būti pratęsta NURODYTI kartą (-us) NURODYTI mėnesių laikotarpiui." w:value="Šalių abipusiu rašytiniu Susitarimu Sutartis tomis pačiomis sąlygomis įskaitant Sutarties kainos padidinimą gali būti pratęsta NURODYTI kartą (-us) NURODYTI mėnesių laikotarpiui."/>
              </w:comboBox>
            </w:sdtPr>
            <w:sdtEndPr/>
            <w:sdtContent>
              <w:p w14:paraId="120984C3" w14:textId="3895907E" w:rsidR="003B3511" w:rsidRPr="00732223" w:rsidRDefault="00AE4683" w:rsidP="003B3511">
                <w:pPr>
                  <w:jc w:val="both"/>
                  <w:rPr>
                    <w:rFonts w:ascii="Tahoma" w:hAnsi="Tahoma" w:cs="Tahoma"/>
                    <w:kern w:val="2"/>
                    <w:sz w:val="22"/>
                    <w:szCs w:val="22"/>
                  </w:rPr>
                </w:pPr>
                <w:r>
                  <w:rPr>
                    <w:rFonts w:ascii="Tahoma" w:hAnsi="Tahoma" w:cs="Tahoma"/>
                    <w:kern w:val="2"/>
                    <w:sz w:val="22"/>
                    <w:szCs w:val="22"/>
                  </w:rPr>
                  <w:t>Netaikoma</w:t>
                </w:r>
              </w:p>
            </w:sdtContent>
          </w:sdt>
          <w:permEnd w:id="1133975601" w:displacedByCustomXml="prev"/>
        </w:tc>
      </w:tr>
      <w:tr w:rsidR="003B3511" w:rsidRPr="00DE219A" w14:paraId="4B3B57BC" w14:textId="77777777" w:rsidTr="00971392">
        <w:trPr>
          <w:trHeight w:val="300"/>
        </w:trPr>
        <w:tc>
          <w:tcPr>
            <w:tcW w:w="9780" w:type="dxa"/>
            <w:gridSpan w:val="8"/>
          </w:tcPr>
          <w:p w14:paraId="5DD83A24"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11. SUTARTIES NUTRAUKIMAS</w:t>
            </w:r>
          </w:p>
        </w:tc>
      </w:tr>
      <w:tr w:rsidR="003B3511" w:rsidRPr="00DE219A" w14:paraId="5E9B0EAF" w14:textId="77777777" w:rsidTr="00971392">
        <w:trPr>
          <w:trHeight w:val="300"/>
        </w:trPr>
        <w:tc>
          <w:tcPr>
            <w:tcW w:w="2717" w:type="dxa"/>
            <w:gridSpan w:val="2"/>
            <w:vAlign w:val="center"/>
          </w:tcPr>
          <w:p w14:paraId="3EA1AD46"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11.1. Sutarties nutraukimo pagrindai</w:t>
            </w:r>
          </w:p>
        </w:tc>
        <w:tc>
          <w:tcPr>
            <w:tcW w:w="7063" w:type="dxa"/>
            <w:gridSpan w:val="6"/>
            <w:vAlign w:val="center"/>
          </w:tcPr>
          <w:p w14:paraId="5B81386F" w14:textId="641E821E"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Sutartis gali būti nutraukiama rašytiniu Šalių susitarimu arba vienašališkai, Bendrosiose sąlygose nustatyta tvarka.</w:t>
            </w:r>
          </w:p>
          <w:p w14:paraId="0A579FD3" w14:textId="7445F9FE" w:rsidR="003B3511" w:rsidRPr="00DE219A" w:rsidRDefault="003B3511" w:rsidP="003B3511">
            <w:pPr>
              <w:jc w:val="both"/>
              <w:rPr>
                <w:rFonts w:ascii="Tahoma" w:hAnsi="Tahoma" w:cs="Tahoma"/>
                <w:color w:val="4472C4"/>
                <w:kern w:val="2"/>
                <w:sz w:val="22"/>
                <w:szCs w:val="22"/>
              </w:rPr>
            </w:pPr>
            <w:r w:rsidRPr="00DE219A">
              <w:rPr>
                <w:rFonts w:ascii="Tahoma" w:hAnsi="Tahoma" w:cs="Tahoma"/>
                <w:color w:val="000000" w:themeColor="text1"/>
                <w:kern w:val="2"/>
                <w:sz w:val="22"/>
                <w:szCs w:val="22"/>
              </w:rPr>
              <w:t>Susitarime įvardijamos Sutarties nutraukimo priežastys, nutraukimo data ir susitariama dėl apmokėjimo už iki Sutarties nutraukimo priimtas Prekes, taip pat dėl atsakomybės nuostatų taikymo</w:t>
            </w:r>
          </w:p>
        </w:tc>
      </w:tr>
      <w:tr w:rsidR="003B3511" w:rsidRPr="00DE219A" w14:paraId="4D6FD1ED" w14:textId="77777777" w:rsidTr="00971392">
        <w:trPr>
          <w:trHeight w:val="300"/>
        </w:trPr>
        <w:tc>
          <w:tcPr>
            <w:tcW w:w="2717" w:type="dxa"/>
            <w:gridSpan w:val="2"/>
            <w:vAlign w:val="center"/>
          </w:tcPr>
          <w:p w14:paraId="7928EE2F" w14:textId="56628CEE"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11.2. Esminiai Sutarties pažeidimai</w:t>
            </w:r>
          </w:p>
        </w:tc>
        <w:tc>
          <w:tcPr>
            <w:tcW w:w="7063" w:type="dxa"/>
            <w:gridSpan w:val="6"/>
            <w:vAlign w:val="center"/>
          </w:tcPr>
          <w:p w14:paraId="550B5BDA" w14:textId="77777777" w:rsidR="003B3511" w:rsidRPr="00DE219A"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11.2.1. jeigu Tiekėjas nevykdo prisiimtų įsipareigojimų už Sutartyje nustatytą Sutarties kainą / įkainius;</w:t>
            </w:r>
          </w:p>
          <w:p w14:paraId="2FCF905D" w14:textId="7ABC8F7E" w:rsidR="003B3511" w:rsidRPr="00DF5739"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11.2.2. jeigu Tiekėjas nepateikia Sutarties įvykdymo užtikrinimo pratęsimo ilgiau kaip 30 dienų nuo galiojančio Sutarties įvykdymo užtikrinimo termino pabaigos Bendrosiose sąlygose nustatyta tvarka (išskyrus pirminį Sutarties įvykdymo užtikrinimą)</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(nuostata taikoma,</w:t>
            </w:r>
            <w:r w:rsidR="007E2450" w:rsidRPr="007E2450">
              <w:rPr>
                <w:rFonts w:ascii="Tahoma" w:hAnsi="Tahoma" w:cs="Tahoma"/>
                <w:b/>
                <w:bCs/>
                <w:color w:val="000000" w:themeColor="text1"/>
                <w:kern w:val="2"/>
                <w:sz w:val="22"/>
                <w:szCs w:val="22"/>
              </w:rPr>
              <w:t xml:space="preserve"> kai</w:t>
            </w:r>
            <w:r w:rsidRPr="007E2450">
              <w:rPr>
                <w:rFonts w:ascii="Tahoma" w:hAnsi="Tahoma" w:cs="Tahoma"/>
                <w:b/>
                <w:bCs/>
                <w:color w:val="000000" w:themeColor="text1"/>
                <w:kern w:val="2"/>
                <w:sz w:val="22"/>
                <w:szCs w:val="22"/>
              </w:rPr>
              <w:t xml:space="preserve"> Sutarties įvykdymas </w:t>
            </w:r>
            <w:r w:rsidRPr="007E2450">
              <w:rPr>
                <w:rFonts w:ascii="Tahoma" w:hAnsi="Tahoma" w:cs="Tahoma"/>
                <w:b/>
                <w:bCs/>
                <w:kern w:val="2"/>
                <w:sz w:val="22"/>
                <w:szCs w:val="22"/>
              </w:rPr>
              <w:t>užtikrinamas ir kitais, nei Sutarties 8.1.1. p. nurodytais būdais)</w:t>
            </w:r>
            <w:r w:rsidRPr="00DF5739">
              <w:rPr>
                <w:rFonts w:ascii="Tahoma" w:hAnsi="Tahoma" w:cs="Tahoma"/>
                <w:color w:val="000000" w:themeColor="text1"/>
                <w:kern w:val="2"/>
                <w:sz w:val="22"/>
                <w:szCs w:val="22"/>
              </w:rPr>
              <w:t>;</w:t>
            </w:r>
          </w:p>
          <w:p w14:paraId="48E21547" w14:textId="6A28F5B5" w:rsidR="003B3511" w:rsidRPr="00DE219A"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 xml:space="preserve">11.2.3. jeigu paaiškėja, kad Tiekėjas nevykdo įsipareigojimų, kurie pasiūlymų vertinimo metu pirkimo dokumentuose buvo nustatyti kaip </w:t>
            </w:r>
            <w:r w:rsidRPr="00DE219A">
              <w:rPr>
                <w:rFonts w:ascii="Tahoma" w:hAnsi="Tahoma" w:cs="Tahoma"/>
                <w:color w:val="000000" w:themeColor="text1"/>
                <w:kern w:val="2"/>
                <w:sz w:val="22"/>
                <w:szCs w:val="22"/>
              </w:rPr>
              <w:lastRenderedPageBreak/>
              <w:t>pasiūlymų vertinimo kriterijai ir už kuriuos Tiekėjui buvo skiriamos reikšmės, kai pasiūlymas vertintas pagal kainos / sąnaudų ir kokybės santykį ir Tiekėjas per 14 kalendorinių dienų neištaiso pažeidimų</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(nuostata taikoma, kai pasiūlymas vertintas pagal kainos / sąnaudų ir kokybės santykį)</w:t>
            </w:r>
            <w:r w:rsidRPr="00DE219A">
              <w:rPr>
                <w:rFonts w:ascii="Tahoma" w:hAnsi="Tahoma" w:cs="Tahoma"/>
                <w:color w:val="000000" w:themeColor="text1"/>
                <w:kern w:val="2"/>
                <w:sz w:val="22"/>
                <w:szCs w:val="22"/>
              </w:rPr>
              <w:t>;</w:t>
            </w:r>
          </w:p>
          <w:p w14:paraId="2457284D" w14:textId="334FA3EF" w:rsidR="003B3511" w:rsidRPr="00DE219A" w:rsidRDefault="003B3511" w:rsidP="003B3511">
            <w:pPr>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11.2.4. jeigu Tiekėjas nesilaiko Sutartyje nustatytų Prekių tiekimo terminų 2 kartus iš eilės arba vėluoja pristatyti Prekes daugiau nei </w:t>
            </w:r>
            <w:permStart w:id="598760681" w:edGrp="everyone"/>
            <w:r w:rsidR="00195AF0">
              <w:rPr>
                <w:rFonts w:ascii="Tahoma" w:eastAsia="Arial" w:hAnsi="Tahoma" w:cs="Tahoma"/>
                <w:color w:val="000000" w:themeColor="text1"/>
                <w:kern w:val="2"/>
                <w:sz w:val="22"/>
                <w:szCs w:val="22"/>
                <w:lang w:val="lt"/>
              </w:rPr>
              <w:t xml:space="preserve">10 darbo </w:t>
            </w:r>
            <w:proofErr w:type="spellStart"/>
            <w:r w:rsidR="00195AF0">
              <w:rPr>
                <w:rFonts w:ascii="Tahoma" w:eastAsia="Arial" w:hAnsi="Tahoma" w:cs="Tahoma"/>
                <w:color w:val="000000" w:themeColor="text1"/>
                <w:kern w:val="2"/>
                <w:sz w:val="22"/>
                <w:szCs w:val="22"/>
                <w:lang w:val="lt"/>
              </w:rPr>
              <w:t>dien</w:t>
            </w:r>
            <w:proofErr w:type="spellEnd"/>
            <w:r w:rsidR="00195AF0">
              <w:rPr>
                <w:rFonts w:ascii="Tahoma" w:eastAsia="Arial" w:hAnsi="Tahoma" w:cs="Tahoma"/>
                <w:color w:val="000000" w:themeColor="text1"/>
                <w:kern w:val="2"/>
                <w:sz w:val="22"/>
                <w:szCs w:val="22"/>
              </w:rPr>
              <w:t>ų</w:t>
            </w:r>
            <w:permEnd w:id="598760681"/>
            <w:r w:rsidRPr="00DE219A">
              <w:rPr>
                <w:rFonts w:ascii="Tahoma" w:eastAsia="Arial" w:hAnsi="Tahoma" w:cs="Tahoma"/>
                <w:color w:val="000000" w:themeColor="text1"/>
                <w:kern w:val="2"/>
                <w:sz w:val="22"/>
                <w:szCs w:val="22"/>
                <w:lang w:val="lt"/>
              </w:rPr>
              <w:t>;</w:t>
            </w:r>
          </w:p>
          <w:p w14:paraId="3EB1CDD7" w14:textId="2658E056"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11.2.5. jeigu Tiekėjas pažeidžia Prekių pristatymo terminus ir priskaičiuotų netesybų už vėlavimą suma viršija 20 proc. Pradinės sutarties vertės;</w:t>
            </w:r>
          </w:p>
          <w:p w14:paraId="46328FF7" w14:textId="77777777"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11.2.6. Tiekėjas pažeidžia Prekių pristatymo terminus ir dėl Prekių pristatymo vėlavimo Prekės tampa nebereikalingos;</w:t>
            </w:r>
          </w:p>
          <w:p w14:paraId="1CC9CEEC" w14:textId="0628E7CF"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11.2.7. Tiekėjas daugiau kaip 2 kartus pristato Prekes, kurios neatitinka Sutartyje ir (ar) Įstatymuose nustatytų reikalavimų Prekėms;</w:t>
            </w:r>
          </w:p>
          <w:p w14:paraId="0514058F" w14:textId="2189DB18"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11.2.8. Tiekėjo kvalifikacija tapo nebeatitinkančia pirkimo dokumentuose nustatytų Sutarties tinkamam vykdymui būtinų reikalavimų ir šie neatitikimai nebuvo ištaisyti per 14 kalendorinių dienų nuo kvalifikacijos tapimo neatitinkančia dienos</w:t>
            </w:r>
            <w:r>
              <w:rPr>
                <w:rFonts w:ascii="Tahoma" w:eastAsia="Arial" w:hAnsi="Tahoma" w:cs="Tahoma"/>
                <w:color w:val="000000" w:themeColor="text1"/>
                <w:kern w:val="2"/>
                <w:sz w:val="22"/>
                <w:szCs w:val="22"/>
                <w:lang w:val="lt"/>
              </w:rPr>
              <w:t xml:space="preserve"> </w:t>
            </w:r>
            <w:r w:rsidRPr="007E2450">
              <w:rPr>
                <w:rFonts w:ascii="Tahoma" w:hAnsi="Tahoma" w:cs="Tahoma"/>
                <w:b/>
                <w:bCs/>
                <w:color w:val="000000" w:themeColor="text1"/>
                <w:kern w:val="2"/>
                <w:sz w:val="22"/>
                <w:szCs w:val="22"/>
              </w:rPr>
              <w:t>(nuostata taikoma, kai pirkimo dokumentuose buvo nustatyti reikalavimai tiekėjų kvalifikacijai)</w:t>
            </w:r>
            <w:r w:rsidRPr="00DE219A">
              <w:rPr>
                <w:rFonts w:ascii="Tahoma" w:hAnsi="Tahoma" w:cs="Tahoma"/>
                <w:color w:val="000000" w:themeColor="text1"/>
                <w:kern w:val="2"/>
                <w:sz w:val="22"/>
                <w:szCs w:val="22"/>
              </w:rPr>
              <w:t>;</w:t>
            </w:r>
          </w:p>
          <w:p w14:paraId="6C25FFE9" w14:textId="77777777"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11.2.9. Tiekėjas pažeidžia šios Sutarties nuostatas, reglamentuojančias konkurenciją, intelektinės nuosavybės ar konfidencialios informacijos valdymą;</w:t>
            </w:r>
          </w:p>
          <w:p w14:paraId="1A3303F3" w14:textId="238AABC8" w:rsidR="003B3511" w:rsidRPr="009D77B9" w:rsidRDefault="003B3511" w:rsidP="003B3511">
            <w:pPr>
              <w:spacing w:after="120" w:line="257" w:lineRule="auto"/>
              <w:jc w:val="both"/>
              <w:rPr>
                <w:rFonts w:ascii="Tahoma" w:eastAsia="Arial" w:hAnsi="Tahoma" w:cs="Tahoma"/>
                <w:color w:val="000000" w:themeColor="text1"/>
                <w:kern w:val="2"/>
                <w:sz w:val="22"/>
                <w:szCs w:val="22"/>
                <w:lang w:val="en-US"/>
              </w:rPr>
            </w:pPr>
            <w:r w:rsidRPr="00DE219A">
              <w:rPr>
                <w:rFonts w:ascii="Tahoma" w:eastAsia="Arial" w:hAnsi="Tahoma" w:cs="Tahoma"/>
                <w:color w:val="000000" w:themeColor="text1"/>
                <w:kern w:val="2"/>
                <w:sz w:val="22"/>
                <w:szCs w:val="22"/>
                <w:lang w:val="lt"/>
              </w:rPr>
              <w:t>11.2.10. Tiekėjas pažeidžia Bendrųjų sąlygų nuostatas dėl Sutarties vykdymui pasitelkiamų naujų subtiekėjų ir (ar specialistų) / esamų subtiekėjų ir (ar) specialistų keitimo;</w:t>
            </w:r>
          </w:p>
          <w:p w14:paraId="1FD93FB7" w14:textId="77777777"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eastAsia="Arial" w:hAnsi="Tahoma" w:cs="Tahoma"/>
                <w:color w:val="000000" w:themeColor="text1"/>
                <w:kern w:val="2"/>
                <w:sz w:val="22"/>
                <w:szCs w:val="22"/>
                <w:lang w:val="lt"/>
              </w:rPr>
              <w:t xml:space="preserve">11.2.11. </w:t>
            </w:r>
            <w:r w:rsidRPr="00DE219A">
              <w:rPr>
                <w:rFonts w:ascii="Tahoma" w:hAnsi="Tahoma" w:cs="Tahoma"/>
                <w:sz w:val="22"/>
              </w:rPr>
              <w:t xml:space="preserve">paaiškėjo, kad su Tiekėju neturėjo būti sudaryta Sutartis dėl to, kad Europos Sąjungos Teisingumo Teismas procese pagal Sutarties </w:t>
            </w:r>
            <w:r w:rsidRPr="00DE219A">
              <w:rPr>
                <w:rFonts w:ascii="Tahoma" w:hAnsi="Tahoma" w:cs="Tahoma"/>
                <w:color w:val="000000" w:themeColor="text1"/>
                <w:sz w:val="22"/>
              </w:rPr>
              <w:t>dėl Europos Sąjungos veikimo 258 straipsnį pripažino, kad nebuvo įvykdyti įsipareigojimai pagal Europos Sąjungos steigiamąsias sutartis ir Direktyvą 2014/24/ES;</w:t>
            </w:r>
          </w:p>
          <w:p w14:paraId="30C51389" w14:textId="77777777" w:rsidR="003B3511" w:rsidRPr="00DE219A" w:rsidRDefault="003B3511" w:rsidP="003B3511">
            <w:pPr>
              <w:spacing w:after="120" w:line="257" w:lineRule="auto"/>
              <w:jc w:val="both"/>
              <w:rPr>
                <w:rFonts w:ascii="Tahoma" w:hAnsi="Tahoma" w:cs="Tahoma"/>
                <w:iCs/>
                <w:color w:val="000000" w:themeColor="text1"/>
                <w:sz w:val="22"/>
              </w:rPr>
            </w:pPr>
            <w:r w:rsidRPr="00DE219A">
              <w:rPr>
                <w:rFonts w:ascii="Tahoma" w:eastAsia="Arial" w:hAnsi="Tahoma" w:cs="Tahoma"/>
                <w:color w:val="000000" w:themeColor="text1"/>
                <w:kern w:val="2"/>
                <w:sz w:val="22"/>
                <w:szCs w:val="22"/>
              </w:rPr>
              <w:t xml:space="preserve">11.2.12. </w:t>
            </w:r>
            <w:r w:rsidRPr="00DE219A">
              <w:rPr>
                <w:rFonts w:ascii="Tahoma" w:hAnsi="Tahoma" w:cs="Tahoma"/>
                <w:iCs/>
                <w:color w:val="000000" w:themeColor="text1"/>
                <w:sz w:val="22"/>
              </w:rPr>
              <w:t xml:space="preserve">Lietuvos Respublikos Vyriausybė Nacionaliniam saugumui užtikrinti svarbių objektų apsaugos įstatymo nustatyta tvarka priima sprendimą, patvirtinantį, kad Sutartis (jo pakeitimas) </w:t>
            </w:r>
            <w:r w:rsidRPr="00DE219A">
              <w:rPr>
                <w:rFonts w:ascii="Tahoma" w:hAnsi="Tahoma" w:cs="Tahoma"/>
                <w:color w:val="000000" w:themeColor="text1"/>
                <w:sz w:val="22"/>
              </w:rPr>
              <w:t xml:space="preserve">laikoma keliančia riziką ar </w:t>
            </w:r>
            <w:r w:rsidRPr="00DE219A">
              <w:rPr>
                <w:rFonts w:ascii="Tahoma" w:hAnsi="Tahoma" w:cs="Tahoma"/>
                <w:iCs/>
                <w:color w:val="000000" w:themeColor="text1"/>
                <w:sz w:val="22"/>
              </w:rPr>
              <w:t>neatitinka nacionalinio saugumo interesų;</w:t>
            </w:r>
          </w:p>
          <w:p w14:paraId="229F3E4E" w14:textId="77777777"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11.2.13. Sutartis buvo pakeista pažeidžiant Viešųjų pirkimų įstatymo 89 straipsnį;</w:t>
            </w:r>
          </w:p>
          <w:p w14:paraId="73B10FF4" w14:textId="1608A984" w:rsidR="003B3511" w:rsidRPr="00DE219A" w:rsidRDefault="003B3511" w:rsidP="003B3511">
            <w:pPr>
              <w:spacing w:after="120" w:line="257" w:lineRule="auto"/>
              <w:jc w:val="both"/>
              <w:rPr>
                <w:rFonts w:ascii="Tahoma" w:hAnsi="Tahoma" w:cs="Tahoma"/>
                <w:sz w:val="22"/>
              </w:rPr>
            </w:pPr>
            <w:r w:rsidRPr="00DE219A">
              <w:rPr>
                <w:rFonts w:ascii="Tahoma" w:hAnsi="Tahoma" w:cs="Tahoma"/>
                <w:color w:val="000000" w:themeColor="text1"/>
                <w:sz w:val="22"/>
                <w:lang w:val="en-US"/>
              </w:rPr>
              <w:lastRenderedPageBreak/>
              <w:t xml:space="preserve">11.2.14. </w:t>
            </w:r>
            <w:r w:rsidRPr="00DE219A">
              <w:rPr>
                <w:rFonts w:ascii="Tahoma" w:hAnsi="Tahoma" w:cs="Tahoma"/>
                <w:sz w:val="22"/>
              </w:rPr>
              <w:t>paaiškėjo, kad Tiekėjas, su kuriuo sudaryta Sutartis, turėjo būti pašalintas iš Pirkimo procedūros pagal Viešųjų pirkimų įstatymo 46 straipsnio 1 dalį;</w:t>
            </w:r>
          </w:p>
          <w:p w14:paraId="08D779FF" w14:textId="28F198B5"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 xml:space="preserve">11.2.15. </w:t>
            </w:r>
            <w:r w:rsidRPr="00DE219A">
              <w:rPr>
                <w:rFonts w:ascii="Tahoma" w:hAnsi="Tahoma" w:cs="Tahoma"/>
                <w:sz w:val="22"/>
              </w:rPr>
              <w:t>paaiškėjo Viešųjų pirkimų įstatymo 37 straipsnio 9 dalyje, 45 straipsnio 2</w:t>
            </w:r>
            <w:r w:rsidRPr="00DE219A">
              <w:rPr>
                <w:rFonts w:ascii="Tahoma" w:hAnsi="Tahoma" w:cs="Tahoma"/>
                <w:sz w:val="22"/>
                <w:vertAlign w:val="superscript"/>
              </w:rPr>
              <w:t>1</w:t>
            </w:r>
            <w:r w:rsidRPr="00DE219A">
              <w:rPr>
                <w:rFonts w:ascii="Tahoma" w:hAnsi="Tahoma" w:cs="Tahoma"/>
                <w:sz w:val="22"/>
              </w:rPr>
              <w:t xml:space="preserve"> dalyje ir (ar) 47 straipsnio 9 dalyje nurodytos aplinkybės</w:t>
            </w:r>
            <w:r w:rsidRPr="00DE219A">
              <w:rPr>
                <w:rFonts w:ascii="Tahoma" w:hAnsi="Tahoma" w:cs="Tahoma"/>
                <w:color w:val="000000" w:themeColor="text1"/>
                <w:sz w:val="22"/>
              </w:rPr>
              <w:t>.</w:t>
            </w:r>
          </w:p>
        </w:tc>
      </w:tr>
      <w:tr w:rsidR="003B3511" w:rsidRPr="00DE219A" w14:paraId="719D56E2" w14:textId="77777777" w:rsidTr="00971392">
        <w:trPr>
          <w:trHeight w:val="300"/>
        </w:trPr>
        <w:tc>
          <w:tcPr>
            <w:tcW w:w="9780" w:type="dxa"/>
            <w:gridSpan w:val="8"/>
          </w:tcPr>
          <w:p w14:paraId="55D543F8" w14:textId="53FF7B99" w:rsidR="003B3511" w:rsidRPr="00DE219A" w:rsidRDefault="003B3511" w:rsidP="003B3511">
            <w:pPr>
              <w:jc w:val="center"/>
              <w:rPr>
                <w:rFonts w:ascii="Tahoma" w:hAnsi="Tahoma" w:cs="Tahoma"/>
                <w:kern w:val="2"/>
                <w:sz w:val="22"/>
                <w:szCs w:val="22"/>
              </w:rPr>
            </w:pPr>
            <w:r w:rsidRPr="00DE219A">
              <w:rPr>
                <w:rFonts w:ascii="Tahoma" w:hAnsi="Tahoma" w:cs="Tahoma"/>
                <w:b/>
                <w:bCs/>
                <w:kern w:val="2"/>
                <w:sz w:val="22"/>
                <w:szCs w:val="22"/>
              </w:rPr>
              <w:lastRenderedPageBreak/>
              <w:t xml:space="preserve">12. APLINKOSAUGINIAI IR SOCIALINIAI KRITERIJAI </w:t>
            </w:r>
          </w:p>
        </w:tc>
      </w:tr>
      <w:tr w:rsidR="003B3511" w:rsidRPr="00DE219A" w14:paraId="722ECF51" w14:textId="77777777" w:rsidTr="00971392">
        <w:trPr>
          <w:trHeight w:val="300"/>
        </w:trPr>
        <w:tc>
          <w:tcPr>
            <w:tcW w:w="2717" w:type="dxa"/>
            <w:gridSpan w:val="2"/>
            <w:vAlign w:val="center"/>
          </w:tcPr>
          <w:p w14:paraId="3C1B1B7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12.1. Aplinkosauginių kriterijų nustatymo teisinis pagrindas</w:t>
            </w:r>
          </w:p>
        </w:tc>
        <w:tc>
          <w:tcPr>
            <w:tcW w:w="7063" w:type="dxa"/>
            <w:gridSpan w:val="6"/>
            <w:tcBorders>
              <w:bottom w:val="single" w:sz="4" w:space="0" w:color="auto"/>
            </w:tcBorders>
            <w:vAlign w:val="center"/>
          </w:tcPr>
          <w:p w14:paraId="76FA0F6D" w14:textId="543710C6" w:rsidR="003B3511" w:rsidRPr="00DE219A" w:rsidRDefault="003B3511" w:rsidP="003B3511">
            <w:pPr>
              <w:jc w:val="both"/>
              <w:rPr>
                <w:rFonts w:ascii="Tahoma" w:hAnsi="Tahoma" w:cs="Tahoma"/>
                <w:b/>
                <w:bCs/>
                <w:kern w:val="2"/>
                <w:sz w:val="22"/>
                <w:szCs w:val="22"/>
              </w:rPr>
            </w:pPr>
            <w:r w:rsidRPr="00DE219A">
              <w:rPr>
                <w:rFonts w:ascii="Tahoma" w:hAnsi="Tahoma" w:cs="Tahoma"/>
                <w:color w:val="000000"/>
                <w:kern w:val="2"/>
                <w:sz w:val="22"/>
                <w:szCs w:val="22"/>
                <w:shd w:val="clear" w:color="auto" w:fill="FFFFFF"/>
              </w:rPr>
              <w:t xml:space="preserve">Aplinkosauginiai kriterijai Prekėms nustatomi vadovaujantis </w:t>
            </w:r>
            <w:r w:rsidRPr="00DE219A">
              <w:rPr>
                <w:rFonts w:ascii="Tahoma" w:hAnsi="Tahoma" w:cs="Tahoma"/>
                <w:color w:val="000000"/>
                <w:kern w:val="2"/>
                <w:sz w:val="22"/>
                <w:szCs w:val="22"/>
              </w:rPr>
              <w:t xml:space="preserve">Aplinkos apsaugos kriterijų taikymo, vykdant žaliuosius pirkimus, tvarkos aprašo, patvirtinto 2011 m. birželio 28 d. įsakymu </w:t>
            </w:r>
            <w:r w:rsidRPr="00DE219A">
              <w:rPr>
                <w:rFonts w:ascii="Tahoma" w:hAnsi="Tahoma" w:cs="Tahoma"/>
                <w:color w:val="000000"/>
                <w:kern w:val="2"/>
                <w:sz w:val="22"/>
                <w:szCs w:val="22"/>
                <w:lang w:val="en-US"/>
              </w:rPr>
              <w:t>D1-508</w:t>
            </w:r>
            <w:r w:rsidRPr="00DE219A">
              <w:rPr>
                <w:rFonts w:ascii="Tahoma" w:hAnsi="Tahoma" w:cs="Tahoma"/>
                <w:color w:val="000000"/>
                <w:kern w:val="2"/>
                <w:sz w:val="22"/>
                <w:szCs w:val="22"/>
                <w:shd w:val="clear" w:color="auto" w:fill="FFFFFF"/>
              </w:rPr>
              <w:t xml:space="preserve"> „Dėl Aplinkos apsaugos kriterijų taikymo, vykdant žaliuosius pirkimus, tvarkos aprašo patvirtinimo“ (toliau – Tvarkos aprašas) </w:t>
            </w:r>
            <w:permStart w:id="1297417327" w:edGrp="everyone"/>
            <w:r w:rsidR="005C3C91">
              <w:rPr>
                <w:rFonts w:ascii="Tahoma" w:hAnsi="Tahoma" w:cs="Tahoma"/>
                <w:color w:val="000000"/>
                <w:kern w:val="2"/>
                <w:sz w:val="22"/>
                <w:szCs w:val="22"/>
                <w:shd w:val="clear" w:color="auto" w:fill="FFFFFF"/>
              </w:rPr>
              <w:t xml:space="preserve">: </w:t>
            </w:r>
            <w:r w:rsidR="005C3C91" w:rsidRPr="005C3C91">
              <w:rPr>
                <w:rFonts w:ascii="Tahoma" w:hAnsi="Tahoma" w:cs="Tahoma"/>
                <w:color w:val="000000"/>
                <w:kern w:val="2"/>
                <w:sz w:val="22"/>
                <w:szCs w:val="22"/>
                <w:shd w:val="clear" w:color="auto" w:fill="FFFFFF"/>
              </w:rPr>
              <w:t>4.2. punktu (</w:t>
            </w:r>
            <w:r w:rsidR="0024005B">
              <w:rPr>
                <w:rFonts w:ascii="Tahoma" w:hAnsi="Tahoma" w:cs="Tahoma"/>
                <w:color w:val="000000"/>
                <w:kern w:val="2"/>
                <w:sz w:val="22"/>
                <w:szCs w:val="22"/>
                <w:shd w:val="clear" w:color="auto" w:fill="FFFFFF"/>
              </w:rPr>
              <w:t>Prekė</w:t>
            </w:r>
            <w:r w:rsidR="005C3C91" w:rsidRPr="005C3C91">
              <w:rPr>
                <w:rFonts w:ascii="Tahoma" w:hAnsi="Tahoma" w:cs="Tahoma"/>
                <w:sz w:val="22"/>
                <w:szCs w:val="22"/>
              </w:rPr>
              <w:t xml:space="preserve"> turi atitikti I tipo ekologinio ženklo reikalavimus (pagal LST EN ISO 14024), patvirtinamus I tipo ekologiniu ženklu arba kitu tiekėjo pateiktu lygiaverčiu įrodymu (I tipo ekologinio ženklo pavyzdžiai: EU </w:t>
            </w:r>
            <w:proofErr w:type="spellStart"/>
            <w:r w:rsidR="005C3C91" w:rsidRPr="005C3C91">
              <w:rPr>
                <w:rFonts w:ascii="Tahoma" w:hAnsi="Tahoma" w:cs="Tahoma"/>
                <w:sz w:val="22"/>
                <w:szCs w:val="22"/>
              </w:rPr>
              <w:t>Ecolabel</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Nordic</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Swan</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Blue</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Angel</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El</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Distintiu</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Milieukeur</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Österreichisches</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Umweltzeichen</w:t>
            </w:r>
            <w:proofErr w:type="spellEnd"/>
            <w:r w:rsidR="005C3C91" w:rsidRPr="005C3C91">
              <w:rPr>
                <w:rFonts w:ascii="Tahoma" w:hAnsi="Tahoma" w:cs="Tahoma"/>
                <w:sz w:val="22"/>
                <w:szCs w:val="22"/>
              </w:rPr>
              <w:t xml:space="preserve">, NF </w:t>
            </w:r>
            <w:proofErr w:type="spellStart"/>
            <w:r w:rsidR="005C3C91" w:rsidRPr="005C3C91">
              <w:rPr>
                <w:rFonts w:ascii="Tahoma" w:hAnsi="Tahoma" w:cs="Tahoma"/>
                <w:sz w:val="22"/>
                <w:szCs w:val="22"/>
              </w:rPr>
              <w:t>Environnement</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The</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Hungarian</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Eco-label</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Polish</w:t>
            </w:r>
            <w:proofErr w:type="spellEnd"/>
            <w:r w:rsidR="005C3C91" w:rsidRPr="005C3C91">
              <w:rPr>
                <w:rFonts w:ascii="Tahoma" w:hAnsi="Tahoma" w:cs="Tahoma"/>
                <w:sz w:val="22"/>
                <w:szCs w:val="22"/>
              </w:rPr>
              <w:t xml:space="preserve"> </w:t>
            </w:r>
            <w:proofErr w:type="spellStart"/>
            <w:r w:rsidR="005C3C91" w:rsidRPr="005C3C91">
              <w:rPr>
                <w:rFonts w:ascii="Tahoma" w:hAnsi="Tahoma" w:cs="Tahoma"/>
                <w:sz w:val="22"/>
                <w:szCs w:val="22"/>
              </w:rPr>
              <w:t>Eco</w:t>
            </w:r>
            <w:proofErr w:type="spellEnd"/>
            <w:r w:rsidR="005C3C91" w:rsidRPr="005C3C91">
              <w:rPr>
                <w:rFonts w:ascii="Tahoma" w:hAnsi="Tahoma" w:cs="Tahoma"/>
                <w:sz w:val="22"/>
                <w:szCs w:val="22"/>
              </w:rPr>
              <w:t xml:space="preserve"> Mark-</w:t>
            </w:r>
            <w:proofErr w:type="spellStart"/>
            <w:r w:rsidR="005C3C91" w:rsidRPr="005C3C91">
              <w:rPr>
                <w:rFonts w:ascii="Tahoma" w:hAnsi="Tahoma" w:cs="Tahoma"/>
                <w:sz w:val="22"/>
                <w:szCs w:val="22"/>
              </w:rPr>
              <w:t>Znak</w:t>
            </w:r>
            <w:proofErr w:type="spellEnd"/>
            <w:r w:rsidR="005C3C91" w:rsidRPr="005C3C91">
              <w:rPr>
                <w:rFonts w:ascii="Tahoma" w:hAnsi="Tahoma" w:cs="Tahoma"/>
                <w:sz w:val="22"/>
                <w:szCs w:val="22"/>
              </w:rPr>
              <w:t xml:space="preserve"> EKO arba kiti I tipo ekologiniai ženklai</w:t>
            </w:r>
            <w:permEnd w:id="1297417327"/>
            <w:r w:rsidRPr="00DE219A">
              <w:rPr>
                <w:rFonts w:ascii="Tahoma" w:hAnsi="Tahoma" w:cs="Tahoma"/>
                <w:color w:val="000000"/>
                <w:kern w:val="2"/>
                <w:sz w:val="22"/>
                <w:szCs w:val="22"/>
                <w:shd w:val="clear" w:color="auto" w:fill="FFFFFF"/>
              </w:rPr>
              <w:t>.</w:t>
            </w:r>
            <w:r w:rsidRPr="00DE219A">
              <w:rPr>
                <w:rFonts w:ascii="Tahoma" w:hAnsi="Tahoma" w:cs="Tahoma"/>
                <w:color w:val="000000"/>
                <w:kern w:val="2"/>
                <w:sz w:val="22"/>
                <w:szCs w:val="22"/>
              </w:rPr>
              <w:t> </w:t>
            </w:r>
          </w:p>
        </w:tc>
      </w:tr>
      <w:tr w:rsidR="003B3511" w:rsidRPr="00DE219A" w14:paraId="1FA6732E" w14:textId="77777777" w:rsidTr="00971392">
        <w:trPr>
          <w:trHeight w:val="300"/>
        </w:trPr>
        <w:tc>
          <w:tcPr>
            <w:tcW w:w="2717" w:type="dxa"/>
            <w:gridSpan w:val="2"/>
            <w:vAlign w:val="center"/>
          </w:tcPr>
          <w:p w14:paraId="08D4470C"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12.2. </w:t>
            </w:r>
            <w:r w:rsidRPr="00DE219A">
              <w:rPr>
                <w:rFonts w:ascii="Tahoma" w:hAnsi="Tahoma" w:cs="Tahoma"/>
                <w:b/>
                <w:bCs/>
                <w:color w:val="000000"/>
                <w:kern w:val="2"/>
                <w:sz w:val="22"/>
                <w:szCs w:val="22"/>
                <w:shd w:val="clear" w:color="auto" w:fill="FFFFFF"/>
              </w:rPr>
              <w:t>Su Prekių pakuotėmis susiję aplinkosauginiai kriterijai</w:t>
            </w:r>
            <w:r w:rsidRPr="00DE219A">
              <w:rPr>
                <w:rFonts w:ascii="Tahoma" w:hAnsi="Tahoma" w:cs="Tahoma"/>
                <w:b/>
                <w:bCs/>
                <w:kern w:val="2"/>
                <w:sz w:val="22"/>
                <w:szCs w:val="22"/>
              </w:rPr>
              <w:t xml:space="preserve"> </w:t>
            </w:r>
          </w:p>
        </w:tc>
        <w:tc>
          <w:tcPr>
            <w:tcW w:w="7063" w:type="dxa"/>
            <w:gridSpan w:val="6"/>
            <w:tcBorders>
              <w:bottom w:val="single" w:sz="4" w:space="0" w:color="auto"/>
            </w:tcBorders>
            <w:vAlign w:val="center"/>
          </w:tcPr>
          <w:p w14:paraId="685E746D" w14:textId="3FD8DE52" w:rsidR="003B3511" w:rsidRPr="00DE219A" w:rsidRDefault="003B3511" w:rsidP="003B3511">
            <w:pPr>
              <w:jc w:val="both"/>
              <w:rPr>
                <w:rFonts w:ascii="Tahoma" w:hAnsi="Tahoma" w:cs="Tahoma"/>
                <w:kern w:val="2"/>
                <w:sz w:val="22"/>
                <w:szCs w:val="22"/>
                <w:shd w:val="clear" w:color="auto" w:fill="FFFFFF"/>
              </w:rPr>
            </w:pPr>
            <w:permStart w:id="674042668" w:edGrp="everyone"/>
            <w:r w:rsidRPr="00DE219A">
              <w:rPr>
                <w:rFonts w:ascii="Tahoma" w:hAnsi="Tahoma" w:cs="Tahoma"/>
                <w:kern w:val="2"/>
                <w:sz w:val="22"/>
                <w:szCs w:val="2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DE219A">
              <w:rPr>
                <w:rFonts w:ascii="Tahoma" w:hAnsi="Tahoma" w:cs="Tahoma"/>
                <w:kern w:val="2"/>
                <w:sz w:val="22"/>
                <w:szCs w:val="22"/>
                <w:shd w:val="clear" w:color="auto" w:fill="FFFFFF"/>
              </w:rPr>
              <w:t>perdirbamumą</w:t>
            </w:r>
            <w:proofErr w:type="spellEnd"/>
            <w:r w:rsidRPr="00DE219A">
              <w:rPr>
                <w:rFonts w:ascii="Tahoma" w:hAnsi="Tahoma" w:cs="Tahoma"/>
                <w:kern w:val="2"/>
                <w:sz w:val="22"/>
                <w:szCs w:val="22"/>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0E8D685D" w14:textId="0951C3DD" w:rsidR="003B3511" w:rsidRPr="00DE219A" w:rsidRDefault="003B3511" w:rsidP="003B3511">
            <w:pPr>
              <w:jc w:val="both"/>
              <w:rPr>
                <w:rFonts w:ascii="Tahoma" w:hAnsi="Tahoma" w:cs="Tahoma"/>
                <w:color w:val="000000"/>
                <w:kern w:val="2"/>
                <w:sz w:val="22"/>
                <w:szCs w:val="22"/>
                <w:shd w:val="clear" w:color="auto" w:fill="FFFFFF"/>
              </w:rPr>
            </w:pPr>
          </w:p>
          <w:p w14:paraId="4F64FA2A" w14:textId="37E1C619" w:rsidR="003B3511" w:rsidRPr="00DE219A" w:rsidRDefault="003B3511" w:rsidP="003B3511">
            <w:pPr>
              <w:jc w:val="both"/>
              <w:rPr>
                <w:rFonts w:ascii="Tahoma" w:hAnsi="Tahoma" w:cs="Tahoma"/>
                <w:color w:val="000000"/>
                <w:sz w:val="22"/>
                <w:szCs w:val="22"/>
                <w:shd w:val="clear" w:color="auto" w:fill="FFFFFF"/>
              </w:rPr>
            </w:pPr>
            <w:r w:rsidRPr="00DE219A">
              <w:rPr>
                <w:rFonts w:ascii="Tahoma" w:hAnsi="Tahoma" w:cs="Tahoma"/>
                <w:color w:val="000000"/>
                <w:kern w:val="2"/>
                <w:sz w:val="22"/>
                <w:szCs w:val="22"/>
                <w:shd w:val="clear" w:color="auto" w:fill="FFFFFF"/>
              </w:rPr>
              <w:t xml:space="preserve">Už Prekių priėmimą atsakingas Pirkėjo atstovas, nurodytas Sutarties Specialiųjų sąlygų 2.1 punkte patikrina Tiekėjo pateiktus įrodymus dėl šiame punkte nustatytų reikalavimų laikymosi. Nustačius, kad Tiekėjas šiame punkte nustatytų reikalavimų nesilaiko, </w:t>
            </w:r>
            <w:r w:rsidR="00C46A57">
              <w:rPr>
                <w:rFonts w:ascii="Tahoma" w:hAnsi="Tahoma" w:cs="Tahoma"/>
                <w:color w:val="000000"/>
                <w:kern w:val="2"/>
                <w:sz w:val="22"/>
                <w:szCs w:val="22"/>
                <w:shd w:val="clear" w:color="auto" w:fill="FFFFFF"/>
              </w:rPr>
              <w:t>Pirkėjas</w:t>
            </w:r>
            <w:r w:rsidRPr="00DE219A">
              <w:rPr>
                <w:rFonts w:ascii="Tahoma" w:hAnsi="Tahoma" w:cs="Tahoma"/>
                <w:color w:val="000000"/>
                <w:kern w:val="2"/>
                <w:sz w:val="22"/>
                <w:szCs w:val="22"/>
                <w:shd w:val="clear" w:color="auto" w:fill="FFFFFF"/>
              </w:rPr>
              <w:t xml:space="preserve"> turi teisę </w:t>
            </w:r>
            <w:r w:rsidR="00C46A57">
              <w:rPr>
                <w:rFonts w:ascii="Tahoma" w:hAnsi="Tahoma" w:cs="Tahoma"/>
                <w:color w:val="000000"/>
                <w:kern w:val="2"/>
                <w:sz w:val="22"/>
                <w:szCs w:val="22"/>
                <w:shd w:val="clear" w:color="auto" w:fill="FFFFFF"/>
              </w:rPr>
              <w:t xml:space="preserve">pareikalauti Tiekėją sumokėti </w:t>
            </w:r>
            <w:r w:rsidR="00BD1BE5">
              <w:rPr>
                <w:rFonts w:ascii="Tahoma" w:hAnsi="Tahoma" w:cs="Tahoma"/>
                <w:color w:val="000000"/>
                <w:kern w:val="2"/>
                <w:sz w:val="22"/>
                <w:szCs w:val="22"/>
                <w:shd w:val="clear" w:color="auto" w:fill="FFFFFF"/>
              </w:rPr>
              <w:t>5</w:t>
            </w:r>
            <w:r w:rsidR="00C46A57">
              <w:rPr>
                <w:rFonts w:ascii="Tahoma" w:hAnsi="Tahoma" w:cs="Tahoma"/>
                <w:color w:val="000000"/>
                <w:kern w:val="2"/>
                <w:sz w:val="22"/>
                <w:szCs w:val="22"/>
                <w:shd w:val="clear" w:color="auto" w:fill="FFFFFF"/>
              </w:rPr>
              <w:t>0,00 Eur baudą už kiekvienos Prekės pakuotę.</w:t>
            </w:r>
          </w:p>
          <w:permEnd w:id="674042668"/>
          <w:p w14:paraId="22869247" w14:textId="605C48E2" w:rsidR="003B3511" w:rsidRPr="00DE219A" w:rsidRDefault="003B3511" w:rsidP="003B3511">
            <w:pPr>
              <w:jc w:val="both"/>
              <w:rPr>
                <w:rFonts w:ascii="Tahoma" w:hAnsi="Tahoma" w:cs="Tahoma"/>
                <w:color w:val="008080"/>
                <w:sz w:val="22"/>
                <w:szCs w:val="22"/>
              </w:rPr>
            </w:pPr>
          </w:p>
        </w:tc>
      </w:tr>
      <w:tr w:rsidR="003B3511" w:rsidRPr="00DE219A" w14:paraId="7F5B5F05" w14:textId="77777777" w:rsidTr="00971392">
        <w:trPr>
          <w:trHeight w:val="300"/>
        </w:trPr>
        <w:tc>
          <w:tcPr>
            <w:tcW w:w="2717" w:type="dxa"/>
            <w:gridSpan w:val="2"/>
            <w:vAlign w:val="center"/>
          </w:tcPr>
          <w:p w14:paraId="4F9D66D4"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12.3. </w:t>
            </w:r>
            <w:r w:rsidRPr="00DE219A">
              <w:rPr>
                <w:rFonts w:ascii="Tahoma" w:hAnsi="Tahoma" w:cs="Tahoma"/>
                <w:b/>
                <w:bCs/>
                <w:kern w:val="2"/>
                <w:sz w:val="22"/>
                <w:szCs w:val="22"/>
                <w:shd w:val="clear" w:color="auto" w:fill="FFFFFF"/>
              </w:rPr>
              <w:t>Su Prekių pristatymu susiję aplinkosauginiai kriterijai</w:t>
            </w:r>
            <w:r w:rsidRPr="00DE219A">
              <w:rPr>
                <w:rFonts w:ascii="Tahoma" w:hAnsi="Tahoma" w:cs="Tahoma"/>
                <w:color w:val="008080"/>
                <w:kern w:val="2"/>
                <w:sz w:val="22"/>
                <w:szCs w:val="22"/>
                <w:u w:val="single"/>
                <w:shd w:val="clear" w:color="auto" w:fill="FFFFFF"/>
              </w:rPr>
              <w:t xml:space="preserve"> </w:t>
            </w:r>
          </w:p>
        </w:tc>
        <w:tc>
          <w:tcPr>
            <w:tcW w:w="7063" w:type="dxa"/>
            <w:gridSpan w:val="6"/>
            <w:tcBorders>
              <w:top w:val="single" w:sz="4" w:space="0" w:color="auto"/>
            </w:tcBorders>
            <w:vAlign w:val="center"/>
          </w:tcPr>
          <w:p w14:paraId="5B958C38" w14:textId="635E17AC" w:rsidR="003B3511" w:rsidRPr="00DE219A" w:rsidRDefault="003B3511" w:rsidP="003B3511">
            <w:pPr>
              <w:jc w:val="both"/>
              <w:rPr>
                <w:rFonts w:ascii="Tahoma" w:hAnsi="Tahoma" w:cs="Tahoma"/>
                <w:kern w:val="2"/>
                <w:sz w:val="22"/>
                <w:szCs w:val="22"/>
              </w:rPr>
            </w:pPr>
            <w:permStart w:id="688914892" w:edGrp="everyone"/>
            <w:r w:rsidRPr="00DE219A">
              <w:rPr>
                <w:rFonts w:ascii="Tahoma" w:hAnsi="Tahoma" w:cs="Tahoma"/>
                <w:kern w:val="2"/>
                <w:sz w:val="22"/>
                <w:szCs w:val="22"/>
              </w:rPr>
              <w:t>Netaikoma</w:t>
            </w:r>
          </w:p>
          <w:permEnd w:id="688914892"/>
          <w:p w14:paraId="21882760" w14:textId="608927EE" w:rsidR="003B3511" w:rsidRPr="00DE219A" w:rsidRDefault="003B3511" w:rsidP="003B3511">
            <w:pPr>
              <w:jc w:val="both"/>
              <w:rPr>
                <w:rFonts w:ascii="Tahoma" w:hAnsi="Tahoma" w:cs="Tahoma"/>
                <w:sz w:val="22"/>
                <w:szCs w:val="22"/>
                <w:shd w:val="clear" w:color="auto" w:fill="FFFFFF"/>
              </w:rPr>
            </w:pPr>
          </w:p>
        </w:tc>
      </w:tr>
      <w:tr w:rsidR="003B3511" w:rsidRPr="00DE219A" w14:paraId="1ACE7CCB" w14:textId="77777777" w:rsidTr="00971392">
        <w:trPr>
          <w:trHeight w:val="300"/>
        </w:trPr>
        <w:tc>
          <w:tcPr>
            <w:tcW w:w="2717" w:type="dxa"/>
            <w:gridSpan w:val="2"/>
            <w:vAlign w:val="center"/>
          </w:tcPr>
          <w:p w14:paraId="6F593827"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12.4. </w:t>
            </w:r>
            <w:r w:rsidRPr="00DE219A">
              <w:rPr>
                <w:rFonts w:ascii="Tahoma" w:hAnsi="Tahoma" w:cs="Tahoma"/>
                <w:b/>
                <w:bCs/>
                <w:kern w:val="2"/>
                <w:sz w:val="22"/>
                <w:szCs w:val="22"/>
                <w:shd w:val="clear" w:color="auto" w:fill="FFFFFF"/>
              </w:rPr>
              <w:t xml:space="preserve">Su Prekėmis susijusių paslaugų (pavyzdžiui, montavimo, apmokymo ir kitos parengimui naudoti skirtos paslaugos) teikimu susiję </w:t>
            </w:r>
            <w:r w:rsidRPr="00DE219A">
              <w:rPr>
                <w:rFonts w:ascii="Tahoma" w:hAnsi="Tahoma" w:cs="Tahoma"/>
                <w:b/>
                <w:bCs/>
                <w:kern w:val="2"/>
                <w:sz w:val="22"/>
                <w:szCs w:val="22"/>
                <w:shd w:val="clear" w:color="auto" w:fill="FFFFFF"/>
              </w:rPr>
              <w:lastRenderedPageBreak/>
              <w:t>aplinkosauginiai k</w:t>
            </w:r>
            <w:r w:rsidRPr="00DE219A">
              <w:rPr>
                <w:rFonts w:ascii="Tahoma" w:hAnsi="Tahoma" w:cs="Tahoma"/>
                <w:b/>
                <w:kern w:val="2"/>
                <w:sz w:val="22"/>
                <w:szCs w:val="22"/>
                <w:shd w:val="clear" w:color="auto" w:fill="FFFFFF"/>
              </w:rPr>
              <w:t>riterijai</w:t>
            </w:r>
          </w:p>
        </w:tc>
        <w:tc>
          <w:tcPr>
            <w:tcW w:w="7063" w:type="dxa"/>
            <w:gridSpan w:val="6"/>
            <w:vAlign w:val="center"/>
          </w:tcPr>
          <w:p w14:paraId="57DED642" w14:textId="6D889C18" w:rsidR="003B3511" w:rsidRPr="00DE219A" w:rsidRDefault="003B3511" w:rsidP="003B3511">
            <w:pPr>
              <w:jc w:val="both"/>
              <w:rPr>
                <w:rFonts w:ascii="Tahoma" w:hAnsi="Tahoma" w:cs="Tahoma"/>
                <w:color w:val="FF0000"/>
                <w:sz w:val="22"/>
                <w:szCs w:val="22"/>
                <w:shd w:val="clear" w:color="auto" w:fill="FFFFFF"/>
              </w:rPr>
            </w:pPr>
            <w:permStart w:id="230165871" w:edGrp="everyone"/>
            <w:r w:rsidRPr="00DE219A">
              <w:rPr>
                <w:rFonts w:ascii="Tahoma" w:hAnsi="Tahoma" w:cs="Tahoma"/>
                <w:kern w:val="2"/>
                <w:sz w:val="22"/>
                <w:szCs w:val="22"/>
                <w:shd w:val="clear" w:color="auto" w:fill="FFFFFF"/>
              </w:rPr>
              <w:lastRenderedPageBreak/>
              <w:t xml:space="preserve">Tiekėjas, atlikdamas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w:t>
            </w:r>
            <w:r w:rsidRPr="00DE219A">
              <w:rPr>
                <w:rFonts w:ascii="Tahoma" w:hAnsi="Tahoma" w:cs="Tahoma"/>
                <w:kern w:val="2"/>
                <w:sz w:val="22"/>
                <w:szCs w:val="22"/>
                <w:shd w:val="clear" w:color="auto" w:fill="FFFFFF"/>
              </w:rPr>
              <w:lastRenderedPageBreak/>
              <w:t>atliekų tinkamą sutvarkymą. Atliekų rūšiavimui susidarymo vietoje skirtomis priemonėmis Tiekėjas turi pasirūpinti pats. Už</w:t>
            </w:r>
            <w:r>
              <w:rPr>
                <w:rFonts w:ascii="Tahoma" w:hAnsi="Tahoma" w:cs="Tahoma"/>
                <w:kern w:val="2"/>
                <w:sz w:val="22"/>
                <w:szCs w:val="22"/>
                <w:shd w:val="clear" w:color="auto" w:fill="FFFFFF"/>
              </w:rPr>
              <w:t xml:space="preserve"> </w:t>
            </w:r>
            <w:r w:rsidRPr="00DE219A">
              <w:rPr>
                <w:rFonts w:ascii="Tahoma" w:hAnsi="Tahoma" w:cs="Tahoma"/>
                <w:kern w:val="2"/>
                <w:sz w:val="22"/>
                <w:szCs w:val="22"/>
                <w:shd w:val="clear" w:color="auto" w:fill="FFFFFF"/>
              </w:rPr>
              <w:t>Prekių priėmimą atsakingas Pirkėjo atstovas, nurodytas šios Specialiųjų sąlygų 2.1 punkte  fiziškai įsitikina, ar Tiekėjas rūšiuoja atliekas jų susidarymo vietoje. Tiekėjas kartu su Prekių</w:t>
            </w:r>
            <w:r w:rsidRPr="00DE219A">
              <w:rPr>
                <w:rFonts w:ascii="Tahoma" w:hAnsi="Tahoma" w:cs="Tahoma"/>
                <w:color w:val="FF0000"/>
                <w:kern w:val="2"/>
                <w:sz w:val="22"/>
                <w:szCs w:val="22"/>
                <w:shd w:val="clear" w:color="auto" w:fill="FFFFFF"/>
              </w:rPr>
              <w:t xml:space="preserve"> </w:t>
            </w:r>
            <w:r w:rsidRPr="00DE219A">
              <w:rPr>
                <w:rFonts w:ascii="Tahoma" w:hAnsi="Tahoma" w:cs="Tahoma"/>
                <w:kern w:val="2"/>
                <w:sz w:val="22"/>
                <w:szCs w:val="22"/>
                <w:shd w:val="clear" w:color="auto" w:fill="FFFFFF"/>
              </w:rPr>
              <w:t xml:space="preserve">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w:t>
            </w:r>
            <w:r w:rsidRPr="00DE219A">
              <w:rPr>
                <w:rFonts w:ascii="Tahoma" w:hAnsi="Tahoma" w:cs="Tahoma"/>
                <w:color w:val="000000"/>
                <w:kern w:val="2"/>
                <w:sz w:val="22"/>
                <w:szCs w:val="22"/>
                <w:shd w:val="clear" w:color="auto" w:fill="FFFFFF"/>
              </w:rPr>
              <w:t xml:space="preserve">Nustačius, kad Tiekėjas šiame punkte nustatyto reikalavimo nesilaiko, Tiekėjui taikoma </w:t>
            </w:r>
            <w:r w:rsidR="00BD1BE5">
              <w:rPr>
                <w:rFonts w:ascii="Tahoma" w:hAnsi="Tahoma" w:cs="Tahoma"/>
                <w:color w:val="000000"/>
                <w:kern w:val="2"/>
                <w:sz w:val="22"/>
                <w:szCs w:val="22"/>
                <w:shd w:val="clear" w:color="auto" w:fill="FFFFFF"/>
              </w:rPr>
              <w:t xml:space="preserve">50,00 </w:t>
            </w:r>
            <w:proofErr w:type="spellStart"/>
            <w:r w:rsidR="00BD1BE5">
              <w:rPr>
                <w:rFonts w:ascii="Tahoma" w:hAnsi="Tahoma" w:cs="Tahoma"/>
                <w:color w:val="000000"/>
                <w:kern w:val="2"/>
                <w:sz w:val="22"/>
                <w:szCs w:val="22"/>
                <w:shd w:val="clear" w:color="auto" w:fill="FFFFFF"/>
              </w:rPr>
              <w:t>eur</w:t>
            </w:r>
            <w:proofErr w:type="spellEnd"/>
            <w:r w:rsidRPr="00DE219A">
              <w:rPr>
                <w:rFonts w:ascii="Tahoma" w:hAnsi="Tahoma" w:cs="Tahoma"/>
                <w:color w:val="000000"/>
                <w:kern w:val="2"/>
                <w:sz w:val="22"/>
                <w:szCs w:val="22"/>
                <w:shd w:val="clear" w:color="auto" w:fill="FFFFFF"/>
              </w:rPr>
              <w:t xml:space="preserve"> dydžio bauda</w:t>
            </w:r>
            <w:r w:rsidR="00BD1BE5">
              <w:rPr>
                <w:rFonts w:ascii="Tahoma" w:hAnsi="Tahoma" w:cs="Tahoma"/>
                <w:color w:val="000000"/>
                <w:kern w:val="2"/>
                <w:sz w:val="22"/>
                <w:szCs w:val="22"/>
                <w:shd w:val="clear" w:color="auto" w:fill="FFFFFF"/>
              </w:rPr>
              <w:t xml:space="preserve"> už kiekvieną nustatytą netinkamą atliekų rūšiavimo atvejį</w:t>
            </w:r>
            <w:r w:rsidRPr="00DE219A">
              <w:rPr>
                <w:rFonts w:ascii="Tahoma" w:hAnsi="Tahoma" w:cs="Tahoma"/>
                <w:color w:val="000000"/>
                <w:kern w:val="2"/>
                <w:sz w:val="22"/>
                <w:szCs w:val="22"/>
                <w:shd w:val="clear" w:color="auto" w:fill="FFFFFF"/>
              </w:rPr>
              <w:t>.</w:t>
            </w:r>
            <w:permEnd w:id="230165871"/>
          </w:p>
        </w:tc>
      </w:tr>
      <w:tr w:rsidR="003B3511" w:rsidRPr="00DE219A" w14:paraId="5E82C437" w14:textId="77777777" w:rsidTr="00971392">
        <w:trPr>
          <w:trHeight w:val="300"/>
        </w:trPr>
        <w:tc>
          <w:tcPr>
            <w:tcW w:w="2717" w:type="dxa"/>
            <w:gridSpan w:val="2"/>
            <w:vAlign w:val="center"/>
          </w:tcPr>
          <w:p w14:paraId="7E9630EA"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12.5. Su perkamomis Prekėmis susiję socialiniai kriterijai</w:t>
            </w:r>
          </w:p>
        </w:tc>
        <w:tc>
          <w:tcPr>
            <w:tcW w:w="7063" w:type="dxa"/>
            <w:gridSpan w:val="6"/>
            <w:vAlign w:val="center"/>
          </w:tcPr>
          <w:p w14:paraId="62DF718C" w14:textId="77777777" w:rsidR="003B3511" w:rsidRPr="00DE219A" w:rsidRDefault="003B3511" w:rsidP="003B3511">
            <w:pPr>
              <w:jc w:val="both"/>
              <w:rPr>
                <w:rFonts w:ascii="Tahoma" w:hAnsi="Tahoma" w:cs="Tahoma"/>
                <w:color w:val="000000"/>
                <w:kern w:val="2"/>
                <w:sz w:val="22"/>
                <w:szCs w:val="22"/>
                <w:shd w:val="clear" w:color="auto" w:fill="FFFFFF"/>
              </w:rPr>
            </w:pPr>
            <w:permStart w:id="384980931" w:edGrp="everyone"/>
            <w:r w:rsidRPr="00DE219A">
              <w:rPr>
                <w:rFonts w:ascii="Tahoma" w:hAnsi="Tahoma" w:cs="Tahoma"/>
                <w:color w:val="000000"/>
                <w:kern w:val="2"/>
                <w:sz w:val="22"/>
                <w:szCs w:val="22"/>
                <w:shd w:val="clear" w:color="auto" w:fill="FFFFFF"/>
              </w:rPr>
              <w:t>Netaikoma</w:t>
            </w:r>
          </w:p>
          <w:permEnd w:id="384980931"/>
          <w:p w14:paraId="2A8C2C0D" w14:textId="5A207CB9" w:rsidR="003B3511" w:rsidRPr="00DE219A" w:rsidRDefault="003B3511" w:rsidP="003B3511">
            <w:pPr>
              <w:jc w:val="both"/>
              <w:rPr>
                <w:rFonts w:ascii="Tahoma" w:hAnsi="Tahoma" w:cs="Tahoma"/>
                <w:color w:val="0070C0"/>
                <w:kern w:val="2"/>
                <w:sz w:val="22"/>
                <w:szCs w:val="22"/>
              </w:rPr>
            </w:pPr>
          </w:p>
        </w:tc>
      </w:tr>
      <w:tr w:rsidR="003B3511" w:rsidRPr="00DE219A" w14:paraId="2AD17AA7" w14:textId="70321A8E" w:rsidTr="00971392">
        <w:trPr>
          <w:trHeight w:val="300"/>
        </w:trPr>
        <w:tc>
          <w:tcPr>
            <w:tcW w:w="9780" w:type="dxa"/>
            <w:gridSpan w:val="8"/>
          </w:tcPr>
          <w:p w14:paraId="10125848" w14:textId="7A0078AF" w:rsidR="003B3511" w:rsidRPr="00965B0E"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 xml:space="preserve">13. BENDRŲJŲ SĄLYGŲ PAKEITIMAI IR PAPILDYMAI </w:t>
            </w:r>
          </w:p>
        </w:tc>
      </w:tr>
      <w:tr w:rsidR="003B3511" w:rsidRPr="00DE219A" w14:paraId="4D01E3AE" w14:textId="5DD72398" w:rsidTr="00971392">
        <w:trPr>
          <w:trHeight w:val="300"/>
        </w:trPr>
        <w:tc>
          <w:tcPr>
            <w:tcW w:w="2717" w:type="dxa"/>
            <w:gridSpan w:val="2"/>
            <w:vAlign w:val="center"/>
          </w:tcPr>
          <w:p w14:paraId="415B30DC" w14:textId="088042D2"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13.1. </w:t>
            </w:r>
          </w:p>
        </w:tc>
        <w:tc>
          <w:tcPr>
            <w:tcW w:w="7063" w:type="dxa"/>
            <w:gridSpan w:val="6"/>
            <w:vAlign w:val="bottom"/>
          </w:tcPr>
          <w:p w14:paraId="4FFC5AEF" w14:textId="7992796B"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Šalys susitaria pakeisti Sutarties Bendrųjų sąlygų </w:t>
            </w:r>
            <w:r w:rsidRPr="00C54E29">
              <w:rPr>
                <w:rFonts w:ascii="Tahoma" w:hAnsi="Tahoma" w:cs="Tahoma"/>
                <w:b/>
                <w:bCs/>
                <w:kern w:val="2"/>
                <w:sz w:val="22"/>
                <w:szCs w:val="22"/>
              </w:rPr>
              <w:t>1.3.1 punktą</w:t>
            </w:r>
            <w:r w:rsidRPr="00DE219A">
              <w:rPr>
                <w:rFonts w:ascii="Tahoma" w:hAnsi="Tahoma" w:cs="Tahoma"/>
                <w:kern w:val="2"/>
                <w:sz w:val="22"/>
                <w:szCs w:val="22"/>
              </w:rPr>
              <w:t xml:space="preserve"> ir išdėstyti jį nauja redakcija:</w:t>
            </w:r>
          </w:p>
          <w:p w14:paraId="5435802A" w14:textId="4B7EFBB1" w:rsidR="003B3511" w:rsidRPr="00DE219A" w:rsidRDefault="003B3511" w:rsidP="003B3511">
            <w:pPr>
              <w:spacing w:line="257" w:lineRule="atLeast"/>
              <w:jc w:val="both"/>
              <w:rPr>
                <w:rFonts w:ascii="Tahoma" w:hAnsi="Tahoma" w:cs="Tahoma"/>
                <w:color w:val="000000"/>
                <w:sz w:val="22"/>
                <w:szCs w:val="22"/>
                <w:lang w:eastAsia="lt-LT"/>
              </w:rPr>
            </w:pPr>
            <w:r>
              <w:rPr>
                <w:rFonts w:ascii="Tahoma" w:hAnsi="Tahoma" w:cs="Tahoma"/>
                <w:color w:val="000000"/>
                <w:sz w:val="22"/>
                <w:szCs w:val="22"/>
                <w:lang w:eastAsia="lt-LT"/>
              </w:rPr>
              <w:t xml:space="preserve">„1.3.1. </w:t>
            </w:r>
            <w:r w:rsidRPr="00DE219A">
              <w:rPr>
                <w:rFonts w:ascii="Tahoma" w:hAnsi="Tahoma" w:cs="Tahoma"/>
                <w:color w:val="000000"/>
                <w:sz w:val="22"/>
                <w:szCs w:val="22"/>
                <w:lang w:eastAsia="lt-LT"/>
              </w:rPr>
              <w:t>Sutartį sudarantys dokumentai turi būti suprantami kaip papildantys vienas kitą. Bet kokio Sutarties dokumentų sąlygų neatitikimo ar neaiškumo atveju, toks neatitikimas ar neaiškumas pašalinamas dokumentus aiškinant tokia eilės tvarka:</w:t>
            </w:r>
          </w:p>
          <w:p w14:paraId="2382A1A7" w14:textId="0CBC2F5E" w:rsidR="003B3511" w:rsidRPr="00DE219A" w:rsidRDefault="003B3511" w:rsidP="003B3511">
            <w:pPr>
              <w:spacing w:line="276" w:lineRule="atLeast"/>
              <w:jc w:val="both"/>
              <w:rPr>
                <w:rFonts w:ascii="Tahoma" w:hAnsi="Tahoma" w:cs="Tahoma"/>
                <w:color w:val="000000"/>
                <w:sz w:val="22"/>
                <w:szCs w:val="22"/>
                <w:lang w:eastAsia="lt-LT"/>
              </w:rPr>
            </w:pPr>
            <w:bookmarkStart w:id="7" w:name="part_8826590104f14f83b6cedb7e97a5572f"/>
            <w:bookmarkEnd w:id="7"/>
            <w:r w:rsidRPr="00DE219A">
              <w:rPr>
                <w:rFonts w:ascii="Tahoma" w:hAnsi="Tahoma" w:cs="Tahoma"/>
                <w:color w:val="000000"/>
                <w:sz w:val="22"/>
                <w:szCs w:val="22"/>
                <w:lang w:eastAsia="lt-LT"/>
              </w:rPr>
              <w:t>1.3.1.1. Skelbimas apie pirkimą;</w:t>
            </w:r>
          </w:p>
          <w:p w14:paraId="2A71D715" w14:textId="56FE5A18" w:rsidR="003B3511" w:rsidRPr="00DE219A" w:rsidRDefault="003B3511" w:rsidP="003B3511">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val="en-US" w:eastAsia="lt-LT"/>
              </w:rPr>
              <w:t xml:space="preserve">1.3.1.2. </w:t>
            </w:r>
            <w:r w:rsidRPr="00DE219A">
              <w:rPr>
                <w:rFonts w:ascii="Tahoma" w:hAnsi="Tahoma" w:cs="Tahoma"/>
                <w:color w:val="000000"/>
                <w:sz w:val="22"/>
                <w:szCs w:val="22"/>
                <w:lang w:eastAsia="lt-LT"/>
              </w:rPr>
              <w:t>Specialiosios sąlygos</w:t>
            </w:r>
          </w:p>
          <w:p w14:paraId="658047B3" w14:textId="362AAD0F" w:rsidR="003B3511" w:rsidRPr="00DE219A" w:rsidRDefault="003B3511" w:rsidP="003B3511">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val="en-US" w:eastAsia="lt-LT"/>
              </w:rPr>
              <w:t xml:space="preserve">1.3.1.3. </w:t>
            </w:r>
            <w:r w:rsidRPr="00DE219A">
              <w:rPr>
                <w:rFonts w:ascii="Tahoma" w:hAnsi="Tahoma" w:cs="Tahoma"/>
                <w:color w:val="000000"/>
                <w:sz w:val="22"/>
                <w:szCs w:val="22"/>
                <w:lang w:eastAsia="lt-LT"/>
              </w:rPr>
              <w:t>Techninė specifikacija;</w:t>
            </w:r>
          </w:p>
          <w:p w14:paraId="409A93C3" w14:textId="77777777" w:rsidR="003B3511" w:rsidRPr="00DE219A" w:rsidRDefault="003B3511" w:rsidP="003B3511">
            <w:pPr>
              <w:spacing w:line="276" w:lineRule="atLeast"/>
              <w:jc w:val="both"/>
              <w:rPr>
                <w:rFonts w:ascii="Tahoma" w:hAnsi="Tahoma" w:cs="Tahoma"/>
                <w:color w:val="000000"/>
                <w:sz w:val="22"/>
                <w:szCs w:val="22"/>
                <w:lang w:eastAsia="lt-LT"/>
              </w:rPr>
            </w:pPr>
            <w:bookmarkStart w:id="8" w:name="part_9a5720f15e6e450db18f2e3c3f3f0522"/>
            <w:bookmarkStart w:id="9" w:name="part_707bfe8d0c144f6fb3c44c49d7780e6d"/>
            <w:bookmarkEnd w:id="8"/>
            <w:bookmarkEnd w:id="9"/>
            <w:r w:rsidRPr="00DE219A">
              <w:rPr>
                <w:rFonts w:ascii="Tahoma" w:hAnsi="Tahoma" w:cs="Tahoma"/>
                <w:color w:val="000000"/>
                <w:sz w:val="22"/>
                <w:szCs w:val="22"/>
                <w:lang w:eastAsia="lt-LT"/>
              </w:rPr>
              <w:t>1.3.1.4. Bendrosios sąlygos;</w:t>
            </w:r>
          </w:p>
          <w:p w14:paraId="5689EC8B" w14:textId="4B3EC8E2" w:rsidR="003B3511" w:rsidRPr="00DE219A" w:rsidRDefault="003B3511" w:rsidP="003B3511">
            <w:pPr>
              <w:spacing w:line="276" w:lineRule="atLeast"/>
              <w:jc w:val="both"/>
              <w:rPr>
                <w:rFonts w:ascii="Tahoma" w:hAnsi="Tahoma" w:cs="Tahoma"/>
                <w:color w:val="000000"/>
                <w:sz w:val="22"/>
                <w:szCs w:val="22"/>
                <w:lang w:eastAsia="lt-LT"/>
              </w:rPr>
            </w:pPr>
            <w:bookmarkStart w:id="10" w:name="part_2ef0678e8db0452491fcc490d3cb71cd"/>
            <w:bookmarkEnd w:id="10"/>
            <w:r w:rsidRPr="00DE219A">
              <w:rPr>
                <w:rFonts w:ascii="Tahoma" w:hAnsi="Tahoma" w:cs="Tahoma"/>
                <w:color w:val="000000"/>
                <w:sz w:val="22"/>
                <w:szCs w:val="22"/>
                <w:lang w:eastAsia="lt-LT"/>
              </w:rPr>
              <w:t>1.3.1.5. Pirkimo dokumentai (išskyrus techninę specifikaciją);</w:t>
            </w:r>
          </w:p>
          <w:p w14:paraId="42AD5BD2" w14:textId="790BA80D" w:rsidR="003B3511" w:rsidRPr="00DE219A" w:rsidRDefault="003B3511" w:rsidP="003B3511">
            <w:pPr>
              <w:spacing w:line="276" w:lineRule="atLeast"/>
              <w:jc w:val="both"/>
              <w:rPr>
                <w:rFonts w:ascii="Tahoma" w:hAnsi="Tahoma" w:cs="Tahoma"/>
                <w:color w:val="000000"/>
                <w:sz w:val="22"/>
                <w:szCs w:val="22"/>
                <w:lang w:eastAsia="lt-LT"/>
              </w:rPr>
            </w:pPr>
            <w:r w:rsidRPr="00DE219A">
              <w:rPr>
                <w:rFonts w:ascii="Tahoma" w:hAnsi="Tahoma" w:cs="Tahoma"/>
                <w:color w:val="000000"/>
                <w:sz w:val="22"/>
                <w:szCs w:val="22"/>
                <w:lang w:eastAsia="lt-LT"/>
              </w:rPr>
              <w:t>1.3.1.6. Pirkimo dokumentų priedai (išskyrus techninę specifikaciją);</w:t>
            </w:r>
          </w:p>
          <w:p w14:paraId="3C2B2374" w14:textId="057E8EC4" w:rsidR="003B3511" w:rsidRPr="00DE219A" w:rsidRDefault="003B3511" w:rsidP="003B3511">
            <w:pPr>
              <w:spacing w:line="276" w:lineRule="atLeast"/>
              <w:jc w:val="both"/>
              <w:rPr>
                <w:rFonts w:ascii="Tahoma" w:hAnsi="Tahoma" w:cs="Tahoma"/>
                <w:color w:val="000000"/>
                <w:sz w:val="22"/>
                <w:szCs w:val="22"/>
                <w:lang w:eastAsia="lt-LT"/>
              </w:rPr>
            </w:pPr>
            <w:bookmarkStart w:id="11" w:name="part_37bdb2fbe59b42fab2072c5e4bb7df4e"/>
            <w:bookmarkEnd w:id="11"/>
            <w:r w:rsidRPr="00DE219A">
              <w:rPr>
                <w:rFonts w:ascii="Tahoma" w:hAnsi="Tahoma" w:cs="Tahoma"/>
                <w:color w:val="000000"/>
                <w:sz w:val="22"/>
                <w:szCs w:val="22"/>
                <w:lang w:eastAsia="lt-LT"/>
              </w:rPr>
              <w:t>1.3.1.</w:t>
            </w:r>
            <w:r w:rsidRPr="00DE219A">
              <w:rPr>
                <w:rFonts w:ascii="Tahoma" w:hAnsi="Tahoma" w:cs="Tahoma"/>
                <w:color w:val="000000"/>
                <w:sz w:val="22"/>
                <w:szCs w:val="22"/>
                <w:lang w:val="en-US" w:eastAsia="lt-LT"/>
              </w:rPr>
              <w:t>7</w:t>
            </w:r>
            <w:r w:rsidRPr="00DE219A">
              <w:rPr>
                <w:rFonts w:ascii="Tahoma" w:hAnsi="Tahoma" w:cs="Tahoma"/>
                <w:color w:val="000000"/>
                <w:sz w:val="22"/>
                <w:szCs w:val="22"/>
                <w:lang w:eastAsia="lt-LT"/>
              </w:rPr>
              <w:t>. Pasiūlymas;</w:t>
            </w:r>
          </w:p>
          <w:p w14:paraId="39AA155A" w14:textId="44B6FACD" w:rsidR="003B3511" w:rsidRPr="00DE219A" w:rsidRDefault="003B3511" w:rsidP="003B3511">
            <w:pPr>
              <w:spacing w:line="276" w:lineRule="atLeast"/>
              <w:jc w:val="both"/>
              <w:rPr>
                <w:rFonts w:ascii="Tahoma" w:hAnsi="Tahoma" w:cs="Tahoma"/>
                <w:color w:val="000000"/>
                <w:sz w:val="22"/>
                <w:szCs w:val="22"/>
                <w:lang w:eastAsia="lt-LT"/>
              </w:rPr>
            </w:pPr>
            <w:bookmarkStart w:id="12" w:name="part_0596c23fe61f40e5a18fde0f1f91c373"/>
            <w:bookmarkEnd w:id="12"/>
            <w:r w:rsidRPr="00DE219A">
              <w:rPr>
                <w:rFonts w:ascii="Tahoma" w:hAnsi="Tahoma" w:cs="Tahoma"/>
                <w:color w:val="000000"/>
                <w:sz w:val="22"/>
                <w:szCs w:val="22"/>
                <w:lang w:eastAsia="lt-LT"/>
              </w:rPr>
              <w:t>1.3.1.8. Kiti Specialiosiose sąlygose išvardinti priedai.</w:t>
            </w:r>
            <w:r>
              <w:rPr>
                <w:rFonts w:ascii="Tahoma" w:hAnsi="Tahoma" w:cs="Tahoma"/>
                <w:color w:val="000000"/>
                <w:sz w:val="22"/>
                <w:szCs w:val="22"/>
                <w:lang w:eastAsia="lt-LT"/>
              </w:rPr>
              <w:t>“</w:t>
            </w:r>
          </w:p>
        </w:tc>
      </w:tr>
      <w:tr w:rsidR="003B3511" w:rsidRPr="00DE219A" w14:paraId="7E7AF250" w14:textId="77777777" w:rsidTr="00971392">
        <w:trPr>
          <w:trHeight w:val="300"/>
        </w:trPr>
        <w:tc>
          <w:tcPr>
            <w:tcW w:w="2717" w:type="dxa"/>
            <w:gridSpan w:val="2"/>
            <w:vAlign w:val="center"/>
          </w:tcPr>
          <w:p w14:paraId="43232EE5" w14:textId="44F3516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13.2.</w:t>
            </w:r>
          </w:p>
        </w:tc>
        <w:tc>
          <w:tcPr>
            <w:tcW w:w="7063" w:type="dxa"/>
            <w:gridSpan w:val="6"/>
            <w:vAlign w:val="bottom"/>
          </w:tcPr>
          <w:p w14:paraId="7EFF96B7" w14:textId="41440E2A"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Šalys susitaria pakeisti Sutarties Bendrųjų sąlygų </w:t>
            </w:r>
            <w:r w:rsidRPr="00C54E29">
              <w:rPr>
                <w:rFonts w:ascii="Tahoma" w:hAnsi="Tahoma" w:cs="Tahoma"/>
                <w:b/>
                <w:bCs/>
                <w:kern w:val="2"/>
                <w:sz w:val="22"/>
                <w:szCs w:val="22"/>
              </w:rPr>
              <w:t>7.2.3 punktą</w:t>
            </w:r>
            <w:r w:rsidRPr="00DE219A">
              <w:rPr>
                <w:rFonts w:ascii="Tahoma" w:hAnsi="Tahoma" w:cs="Tahoma"/>
                <w:kern w:val="2"/>
                <w:sz w:val="22"/>
                <w:szCs w:val="22"/>
              </w:rPr>
              <w:t xml:space="preserve"> ir išdėstyti jį nauja redakcija:</w:t>
            </w:r>
          </w:p>
          <w:p w14:paraId="37CAE9DF" w14:textId="197B3B3B" w:rsidR="003B3511" w:rsidRPr="00DE219A" w:rsidRDefault="003B3511" w:rsidP="003B3511">
            <w:pPr>
              <w:jc w:val="both"/>
              <w:rPr>
                <w:rFonts w:ascii="Tahoma" w:hAnsi="Tahoma" w:cs="Tahoma"/>
                <w:kern w:val="2"/>
                <w:sz w:val="22"/>
                <w:szCs w:val="22"/>
              </w:rPr>
            </w:pPr>
            <w:r>
              <w:rPr>
                <w:rFonts w:ascii="Tahoma" w:hAnsi="Tahoma" w:cs="Tahoma"/>
                <w:kern w:val="2"/>
                <w:sz w:val="22"/>
                <w:szCs w:val="22"/>
              </w:rPr>
              <w:t>„</w:t>
            </w:r>
            <w:r w:rsidRPr="00C54E29">
              <w:rPr>
                <w:rFonts w:ascii="Tahoma" w:hAnsi="Tahoma" w:cs="Tahoma"/>
                <w:kern w:val="2"/>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w:t>
            </w:r>
            <w:r>
              <w:rPr>
                <w:rFonts w:ascii="Tahoma" w:hAnsi="Tahoma" w:cs="Tahoma"/>
                <w:kern w:val="2"/>
                <w:sz w:val="22"/>
                <w:szCs w:val="22"/>
              </w:rPr>
              <w:t xml:space="preserve">nepriklausomos </w:t>
            </w:r>
            <w:r w:rsidRPr="00C54E29">
              <w:rPr>
                <w:rFonts w:ascii="Tahoma" w:hAnsi="Tahoma" w:cs="Tahoma"/>
                <w:kern w:val="2"/>
                <w:sz w:val="22"/>
                <w:szCs w:val="22"/>
              </w:rPr>
              <w:t xml:space="preserve">ekspertizės </w:t>
            </w:r>
            <w:r w:rsidRPr="007E2450">
              <w:rPr>
                <w:rFonts w:ascii="Tahoma" w:hAnsi="Tahoma" w:cs="Tahoma"/>
                <w:kern w:val="2"/>
                <w:sz w:val="22"/>
                <w:szCs w:val="22"/>
              </w:rPr>
              <w:t>atlikimo į pasirinktą ekspertą. Tokiu</w:t>
            </w:r>
            <w:r w:rsidRPr="00C54E29">
              <w:rPr>
                <w:rFonts w:ascii="Tahoma" w:hAnsi="Tahoma" w:cs="Tahoma"/>
                <w:kern w:val="2"/>
                <w:sz w:val="22"/>
                <w:szCs w:val="22"/>
              </w:rPr>
              <w:t xml:space="preserve"> atveju ekspertizės išlaidas padengia</w:t>
            </w:r>
            <w:r>
              <w:rPr>
                <w:rFonts w:ascii="Tahoma" w:hAnsi="Tahoma" w:cs="Tahoma"/>
                <w:kern w:val="2"/>
                <w:sz w:val="22"/>
                <w:szCs w:val="22"/>
              </w:rPr>
              <w:t>:"</w:t>
            </w:r>
          </w:p>
        </w:tc>
      </w:tr>
      <w:tr w:rsidR="003B3511" w:rsidRPr="00DE219A" w14:paraId="5A6D80C1" w14:textId="6BB88870" w:rsidTr="00971392">
        <w:trPr>
          <w:trHeight w:val="300"/>
        </w:trPr>
        <w:tc>
          <w:tcPr>
            <w:tcW w:w="2717" w:type="dxa"/>
            <w:gridSpan w:val="2"/>
          </w:tcPr>
          <w:p w14:paraId="738619E5" w14:textId="5B222C99" w:rsidR="003B3511" w:rsidRPr="00DE219A" w:rsidRDefault="003B3511" w:rsidP="003B3511">
            <w:pPr>
              <w:rPr>
                <w:rFonts w:ascii="Tahoma" w:hAnsi="Tahoma" w:cs="Tahoma"/>
                <w:b/>
                <w:bCs/>
                <w:kern w:val="2"/>
                <w:sz w:val="22"/>
                <w:szCs w:val="22"/>
              </w:rPr>
            </w:pPr>
            <w:r>
              <w:rPr>
                <w:rFonts w:ascii="Tahoma" w:hAnsi="Tahoma" w:cs="Tahoma"/>
                <w:b/>
                <w:bCs/>
                <w:kern w:val="2"/>
                <w:sz w:val="22"/>
                <w:szCs w:val="22"/>
              </w:rPr>
              <w:t>13.3.</w:t>
            </w:r>
          </w:p>
        </w:tc>
        <w:tc>
          <w:tcPr>
            <w:tcW w:w="7063" w:type="dxa"/>
            <w:gridSpan w:val="6"/>
          </w:tcPr>
          <w:p w14:paraId="7A9C54C8" w14:textId="6C7BFD7D"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BB3C46" w:rsidRPr="00DE219A" w14:paraId="51969E24" w14:textId="77777777" w:rsidTr="00971392">
        <w:trPr>
          <w:trHeight w:val="300"/>
        </w:trPr>
        <w:tc>
          <w:tcPr>
            <w:tcW w:w="2717" w:type="dxa"/>
            <w:gridSpan w:val="2"/>
          </w:tcPr>
          <w:p w14:paraId="46A944D6" w14:textId="645F86CE" w:rsidR="00BB3C46" w:rsidRDefault="00BB3C46" w:rsidP="00BB3C46">
            <w:pPr>
              <w:rPr>
                <w:rFonts w:ascii="Tahoma" w:hAnsi="Tahoma" w:cs="Tahoma"/>
                <w:b/>
                <w:bCs/>
                <w:kern w:val="2"/>
                <w:sz w:val="22"/>
                <w:szCs w:val="22"/>
              </w:rPr>
            </w:pPr>
            <w:permStart w:id="1301044522" w:edGrp="everyone" w:colFirst="1" w:colLast="1"/>
            <w:r>
              <w:rPr>
                <w:rFonts w:ascii="Tahoma" w:hAnsi="Tahoma" w:cs="Tahoma"/>
                <w:b/>
                <w:bCs/>
                <w:kern w:val="2"/>
                <w:sz w:val="22"/>
                <w:szCs w:val="22"/>
              </w:rPr>
              <w:t>13.4.</w:t>
            </w:r>
          </w:p>
        </w:tc>
        <w:tc>
          <w:tcPr>
            <w:tcW w:w="7063" w:type="dxa"/>
            <w:gridSpan w:val="6"/>
          </w:tcPr>
          <w:p w14:paraId="0E726D7B" w14:textId="77777777" w:rsidR="00BB3C46" w:rsidRPr="00AA2395" w:rsidRDefault="00BB3C46" w:rsidP="00BB3C46">
            <w:pPr>
              <w:jc w:val="both"/>
              <w:rPr>
                <w:rFonts w:ascii="Tahoma" w:hAnsi="Tahoma" w:cs="Tahoma"/>
                <w:kern w:val="2"/>
                <w:sz w:val="22"/>
                <w:szCs w:val="22"/>
              </w:rPr>
            </w:pPr>
            <w:r w:rsidRPr="00AA2395">
              <w:rPr>
                <w:rFonts w:ascii="Tahoma" w:hAnsi="Tahoma" w:cs="Tahoma"/>
                <w:sz w:val="22"/>
                <w:szCs w:val="22"/>
              </w:rPr>
              <w:t>Šalys susitaria papildyti Sutarties Bendrąsias sąlygas nurodytu punktu, tačiau kitų punktų numeracijos nekeisti</w:t>
            </w:r>
            <w:r w:rsidRPr="00AA2395">
              <w:rPr>
                <w:rFonts w:ascii="Tahoma" w:hAnsi="Tahoma" w:cs="Tahoma"/>
                <w:kern w:val="2"/>
                <w:sz w:val="22"/>
                <w:szCs w:val="22"/>
              </w:rPr>
              <w:t>:</w:t>
            </w:r>
          </w:p>
          <w:p w14:paraId="66C29337" w14:textId="48976FE3" w:rsidR="00BB3C46" w:rsidRPr="00DE219A" w:rsidRDefault="00BB3C46" w:rsidP="00BB3C46">
            <w:pPr>
              <w:rPr>
                <w:rFonts w:ascii="Tahoma" w:hAnsi="Tahoma" w:cs="Tahoma"/>
                <w:kern w:val="2"/>
                <w:sz w:val="22"/>
                <w:szCs w:val="22"/>
              </w:rPr>
            </w:pPr>
            <w:r w:rsidRPr="00AA2395">
              <w:rPr>
                <w:rFonts w:ascii="Tahoma" w:hAnsi="Tahoma" w:cs="Tahoma"/>
                <w:sz w:val="22"/>
                <w:szCs w:val="22"/>
              </w:rPr>
              <w:lastRenderedPageBreak/>
              <w:t>„1</w:t>
            </w:r>
            <w:r w:rsidR="00081A31">
              <w:rPr>
                <w:rFonts w:ascii="Tahoma" w:hAnsi="Tahoma" w:cs="Tahoma"/>
                <w:sz w:val="22"/>
                <w:szCs w:val="22"/>
              </w:rPr>
              <w:t>7</w:t>
            </w:r>
            <w:r w:rsidRPr="00AA2395">
              <w:rPr>
                <w:rFonts w:ascii="Tahoma" w:hAnsi="Tahoma" w:cs="Tahoma"/>
                <w:sz w:val="22"/>
                <w:szCs w:val="22"/>
              </w:rPr>
              <w:t>.</w:t>
            </w:r>
            <w:r w:rsidR="00081A31">
              <w:rPr>
                <w:rFonts w:ascii="Tahoma" w:hAnsi="Tahoma" w:cs="Tahoma"/>
                <w:sz w:val="22"/>
                <w:szCs w:val="22"/>
              </w:rPr>
              <w:t>7</w:t>
            </w:r>
            <w:r w:rsidRPr="00AA2395">
              <w:rPr>
                <w:rFonts w:ascii="Tahoma" w:hAnsi="Tahoma" w:cs="Tahoma"/>
                <w:sz w:val="22"/>
                <w:szCs w:val="22"/>
              </w:rPr>
              <w:t>. Tiekėjui rekomenduojama vykdant Sutartį laikytis Viešųjų pirkimų tarnybos parengto Tiekėjų etikos kodekso nuostatų</w:t>
            </w:r>
            <w:r w:rsidRPr="00AA2395">
              <w:rPr>
                <w:rStyle w:val="FootnoteReference"/>
                <w:rFonts w:ascii="Tahoma" w:hAnsi="Tahoma" w:cs="Tahoma"/>
                <w:sz w:val="22"/>
                <w:szCs w:val="22"/>
              </w:rPr>
              <w:footnoteReference w:id="2"/>
            </w:r>
            <w:r w:rsidRPr="00AA2395">
              <w:rPr>
                <w:rFonts w:ascii="Tahoma" w:hAnsi="Tahoma" w:cs="Tahoma"/>
                <w:sz w:val="22"/>
                <w:szCs w:val="22"/>
              </w:rPr>
              <w:t xml:space="preserve">. </w:t>
            </w:r>
            <w:r w:rsidRPr="0081358C">
              <w:rPr>
                <w:rFonts w:ascii="Tahoma" w:hAnsi="Tahoma" w:cs="Tahoma"/>
                <w:sz w:val="22"/>
                <w:szCs w:val="22"/>
              </w:rPr>
              <w:t xml:space="preserve">Tiekėjas įsipareigoja </w:t>
            </w:r>
            <w:r w:rsidRPr="00AA2395">
              <w:rPr>
                <w:rFonts w:ascii="Tahoma" w:hAnsi="Tahoma" w:cs="Tahoma"/>
                <w:sz w:val="22"/>
                <w:szCs w:val="22"/>
              </w:rPr>
              <w:t>užtikrinti</w:t>
            </w:r>
            <w:r w:rsidRPr="0081358C">
              <w:rPr>
                <w:rFonts w:ascii="Tahoma" w:hAnsi="Tahoma" w:cs="Tahoma"/>
                <w:sz w:val="22"/>
                <w:szCs w:val="22"/>
              </w:rPr>
              <w:t xml:space="preserve"> </w:t>
            </w:r>
            <w:r w:rsidRPr="00AA2395">
              <w:rPr>
                <w:rFonts w:ascii="Tahoma" w:hAnsi="Tahoma" w:cs="Tahoma"/>
                <w:sz w:val="22"/>
                <w:szCs w:val="22"/>
              </w:rPr>
              <w:t>T</w:t>
            </w:r>
            <w:r w:rsidRPr="0081358C">
              <w:rPr>
                <w:rFonts w:ascii="Tahoma" w:hAnsi="Tahoma" w:cs="Tahoma"/>
                <w:sz w:val="22"/>
                <w:szCs w:val="22"/>
              </w:rPr>
              <w:t xml:space="preserve">iekėjų etikos kodekso </w:t>
            </w:r>
            <w:r w:rsidRPr="00AA2395">
              <w:rPr>
                <w:rFonts w:ascii="Tahoma" w:hAnsi="Tahoma" w:cs="Tahoma"/>
                <w:sz w:val="22"/>
                <w:szCs w:val="22"/>
              </w:rPr>
              <w:t>35-37</w:t>
            </w:r>
            <w:r w:rsidRPr="0081358C">
              <w:rPr>
                <w:rFonts w:ascii="Tahoma" w:hAnsi="Tahoma" w:cs="Tahoma"/>
                <w:sz w:val="22"/>
                <w:szCs w:val="22"/>
              </w:rPr>
              <w:t xml:space="preserve"> </w:t>
            </w:r>
            <w:r w:rsidRPr="00AA2395">
              <w:rPr>
                <w:rFonts w:ascii="Tahoma" w:hAnsi="Tahoma" w:cs="Tahoma"/>
                <w:sz w:val="22"/>
                <w:szCs w:val="22"/>
              </w:rPr>
              <w:t>p.</w:t>
            </w:r>
            <w:r w:rsidRPr="0081358C">
              <w:rPr>
                <w:rFonts w:ascii="Tahoma" w:hAnsi="Tahoma" w:cs="Tahoma"/>
                <w:sz w:val="22"/>
                <w:szCs w:val="22"/>
              </w:rPr>
              <w:t xml:space="preserve"> nuostatų</w:t>
            </w:r>
            <w:r w:rsidRPr="00AA2395">
              <w:rPr>
                <w:rFonts w:ascii="Tahoma" w:hAnsi="Tahoma" w:cs="Tahoma"/>
                <w:sz w:val="22"/>
                <w:szCs w:val="22"/>
              </w:rPr>
              <w:t xml:space="preserve"> laikymąsi visą Sutarties galiojimo laikotarpį.“</w:t>
            </w:r>
          </w:p>
        </w:tc>
      </w:tr>
      <w:permEnd w:id="1301044522"/>
      <w:tr w:rsidR="00E265AA" w:rsidRPr="00DE219A" w14:paraId="2A5E20E8" w14:textId="77777777" w:rsidTr="00971392">
        <w:trPr>
          <w:trHeight w:val="300"/>
        </w:trPr>
        <w:tc>
          <w:tcPr>
            <w:tcW w:w="2717" w:type="dxa"/>
            <w:gridSpan w:val="2"/>
          </w:tcPr>
          <w:p w14:paraId="6B5DFDD8" w14:textId="1D73F79F" w:rsidR="00E265AA" w:rsidRDefault="00E265AA" w:rsidP="00BB3C46">
            <w:pPr>
              <w:rPr>
                <w:rFonts w:ascii="Tahoma" w:hAnsi="Tahoma" w:cs="Tahoma"/>
                <w:b/>
                <w:bCs/>
                <w:kern w:val="2"/>
                <w:sz w:val="22"/>
                <w:szCs w:val="22"/>
              </w:rPr>
            </w:pPr>
            <w:r>
              <w:rPr>
                <w:rFonts w:ascii="Tahoma" w:hAnsi="Tahoma" w:cs="Tahoma"/>
                <w:b/>
                <w:bCs/>
                <w:kern w:val="2"/>
                <w:sz w:val="22"/>
                <w:szCs w:val="22"/>
              </w:rPr>
              <w:lastRenderedPageBreak/>
              <w:t>13.5.</w:t>
            </w:r>
          </w:p>
        </w:tc>
        <w:tc>
          <w:tcPr>
            <w:tcW w:w="7063" w:type="dxa"/>
            <w:gridSpan w:val="6"/>
          </w:tcPr>
          <w:p w14:paraId="16748304" w14:textId="77777777" w:rsidR="00E265AA" w:rsidRPr="00DE219A" w:rsidRDefault="00E265AA" w:rsidP="00E265AA">
            <w:pPr>
              <w:jc w:val="both"/>
              <w:rPr>
                <w:rFonts w:ascii="Tahoma" w:hAnsi="Tahoma" w:cs="Tahoma"/>
                <w:color w:val="000000"/>
                <w:kern w:val="2"/>
                <w:sz w:val="22"/>
                <w:szCs w:val="22"/>
                <w:shd w:val="clear" w:color="auto" w:fill="FFFFFF"/>
              </w:rPr>
            </w:pPr>
            <w:permStart w:id="947126886" w:edGrp="everyone"/>
            <w:r w:rsidRPr="00DE219A">
              <w:rPr>
                <w:rFonts w:ascii="Tahoma" w:hAnsi="Tahoma" w:cs="Tahoma"/>
                <w:color w:val="000000"/>
                <w:kern w:val="2"/>
                <w:sz w:val="22"/>
                <w:szCs w:val="22"/>
                <w:shd w:val="clear" w:color="auto" w:fill="FFFFFF"/>
              </w:rPr>
              <w:t>Netaikoma</w:t>
            </w:r>
          </w:p>
          <w:permEnd w:id="947126886"/>
          <w:p w14:paraId="0FE04906" w14:textId="042959B0" w:rsidR="00E265AA" w:rsidRPr="00E265AA" w:rsidRDefault="00E265AA" w:rsidP="00BB3C46">
            <w:pPr>
              <w:jc w:val="both"/>
              <w:rPr>
                <w:rFonts w:ascii="Tahoma" w:hAnsi="Tahoma" w:cs="Tahoma"/>
                <w:kern w:val="2"/>
                <w:sz w:val="22"/>
                <w:szCs w:val="22"/>
              </w:rPr>
            </w:pPr>
          </w:p>
        </w:tc>
      </w:tr>
      <w:tr w:rsidR="003B3511" w:rsidRPr="00DE219A" w14:paraId="056E63CC" w14:textId="77777777" w:rsidTr="00971392">
        <w:trPr>
          <w:trHeight w:val="300"/>
        </w:trPr>
        <w:tc>
          <w:tcPr>
            <w:tcW w:w="9780" w:type="dxa"/>
            <w:gridSpan w:val="8"/>
            <w:vAlign w:val="center"/>
          </w:tcPr>
          <w:p w14:paraId="35F14EF2" w14:textId="7FDE6483"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14. SUTARTIES PRIEDAI</w:t>
            </w:r>
          </w:p>
        </w:tc>
      </w:tr>
      <w:tr w:rsidR="003B3511" w:rsidRPr="00DE219A" w14:paraId="71588B2E" w14:textId="77777777" w:rsidTr="00971392">
        <w:trPr>
          <w:trHeight w:val="300"/>
        </w:trPr>
        <w:tc>
          <w:tcPr>
            <w:tcW w:w="2717" w:type="dxa"/>
            <w:gridSpan w:val="2"/>
          </w:tcPr>
          <w:p w14:paraId="76F74054" w14:textId="686B1187"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14.1. Priedas Nr. 1</w:t>
            </w:r>
          </w:p>
        </w:tc>
        <w:tc>
          <w:tcPr>
            <w:tcW w:w="7063" w:type="dxa"/>
            <w:gridSpan w:val="6"/>
          </w:tcPr>
          <w:p w14:paraId="066BD1B4" w14:textId="600CAA03" w:rsidR="003B3511" w:rsidRPr="00DE219A" w:rsidRDefault="003B3511" w:rsidP="003B3511">
            <w:pPr>
              <w:rPr>
                <w:rFonts w:ascii="Tahoma" w:hAnsi="Tahoma" w:cs="Tahoma"/>
                <w:bCs/>
                <w:kern w:val="2"/>
                <w:sz w:val="22"/>
                <w:szCs w:val="22"/>
              </w:rPr>
            </w:pPr>
            <w:r w:rsidRPr="00DE219A">
              <w:rPr>
                <w:rFonts w:ascii="Tahoma" w:hAnsi="Tahoma" w:cs="Tahoma"/>
                <w:bCs/>
                <w:kern w:val="2"/>
                <w:sz w:val="22"/>
                <w:szCs w:val="22"/>
              </w:rPr>
              <w:t>Bendrosios sąlygos</w:t>
            </w:r>
          </w:p>
        </w:tc>
      </w:tr>
      <w:tr w:rsidR="003B3511" w:rsidRPr="00DE219A" w14:paraId="78B00502" w14:textId="77777777" w:rsidTr="00971392">
        <w:trPr>
          <w:trHeight w:val="300"/>
        </w:trPr>
        <w:tc>
          <w:tcPr>
            <w:tcW w:w="2717" w:type="dxa"/>
            <w:gridSpan w:val="2"/>
          </w:tcPr>
          <w:p w14:paraId="6CE044AA" w14:textId="795A8DE6"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14.2. Priedas Nr. 2</w:t>
            </w:r>
          </w:p>
        </w:tc>
        <w:tc>
          <w:tcPr>
            <w:tcW w:w="7063" w:type="dxa"/>
            <w:gridSpan w:val="6"/>
          </w:tcPr>
          <w:p w14:paraId="72B72FC1" w14:textId="2CED481E" w:rsidR="003B3511" w:rsidRPr="00DE219A" w:rsidRDefault="003B3511" w:rsidP="003B3511">
            <w:pPr>
              <w:rPr>
                <w:rFonts w:ascii="Tahoma" w:hAnsi="Tahoma" w:cs="Tahoma"/>
                <w:bCs/>
                <w:kern w:val="2"/>
                <w:sz w:val="22"/>
                <w:szCs w:val="22"/>
              </w:rPr>
            </w:pPr>
            <w:r w:rsidRPr="00DE219A">
              <w:rPr>
                <w:rFonts w:ascii="Tahoma" w:hAnsi="Tahoma" w:cs="Tahoma"/>
                <w:bCs/>
                <w:kern w:val="2"/>
                <w:sz w:val="22"/>
                <w:szCs w:val="22"/>
              </w:rPr>
              <w:t>Techninė specifikacija</w:t>
            </w:r>
          </w:p>
        </w:tc>
      </w:tr>
      <w:tr w:rsidR="003B3511" w:rsidRPr="00DE219A" w14:paraId="55C8995A" w14:textId="77777777" w:rsidTr="00971392">
        <w:trPr>
          <w:trHeight w:val="300"/>
        </w:trPr>
        <w:tc>
          <w:tcPr>
            <w:tcW w:w="2717" w:type="dxa"/>
            <w:gridSpan w:val="2"/>
          </w:tcPr>
          <w:p w14:paraId="13BD0E59" w14:textId="3A62C6E8"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14.3. Priedas Nr. 3</w:t>
            </w:r>
          </w:p>
        </w:tc>
        <w:tc>
          <w:tcPr>
            <w:tcW w:w="7063" w:type="dxa"/>
            <w:gridSpan w:val="6"/>
          </w:tcPr>
          <w:p w14:paraId="56DC201B" w14:textId="52AE3F3C" w:rsidR="003B3511" w:rsidRPr="00DE219A" w:rsidRDefault="003B3511" w:rsidP="003B3511">
            <w:pPr>
              <w:rPr>
                <w:rFonts w:ascii="Tahoma" w:hAnsi="Tahoma" w:cs="Tahoma"/>
                <w:bCs/>
                <w:kern w:val="2"/>
                <w:sz w:val="22"/>
                <w:szCs w:val="22"/>
              </w:rPr>
            </w:pPr>
            <w:r w:rsidRPr="00DE219A">
              <w:rPr>
                <w:rFonts w:ascii="Tahoma" w:hAnsi="Tahoma" w:cs="Tahoma"/>
                <w:sz w:val="22"/>
                <w:szCs w:val="22"/>
              </w:rPr>
              <w:t>Pasiūlymas</w:t>
            </w:r>
          </w:p>
        </w:tc>
      </w:tr>
      <w:tr w:rsidR="003B3511" w:rsidRPr="00DE219A" w14:paraId="7EB9ED2B" w14:textId="77777777" w:rsidTr="00971392">
        <w:trPr>
          <w:trHeight w:val="300"/>
        </w:trPr>
        <w:tc>
          <w:tcPr>
            <w:tcW w:w="2717" w:type="dxa"/>
            <w:gridSpan w:val="2"/>
          </w:tcPr>
          <w:p w14:paraId="0BB000F8" w14:textId="2FEAC09F"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14.4. Priedas Nr. 4</w:t>
            </w:r>
          </w:p>
        </w:tc>
        <w:tc>
          <w:tcPr>
            <w:tcW w:w="7063" w:type="dxa"/>
            <w:gridSpan w:val="6"/>
          </w:tcPr>
          <w:p w14:paraId="7A21D373" w14:textId="77C85541" w:rsidR="003B3511" w:rsidRPr="00DE219A" w:rsidRDefault="003B3511" w:rsidP="003B3511">
            <w:pPr>
              <w:rPr>
                <w:rFonts w:ascii="Tahoma" w:hAnsi="Tahoma" w:cs="Tahoma"/>
                <w:bCs/>
                <w:kern w:val="2"/>
                <w:sz w:val="22"/>
                <w:szCs w:val="22"/>
              </w:rPr>
            </w:pPr>
            <w:r w:rsidRPr="00DE219A">
              <w:rPr>
                <w:rFonts w:ascii="Tahoma" w:hAnsi="Tahoma" w:cs="Tahoma"/>
                <w:bCs/>
                <w:kern w:val="2"/>
                <w:sz w:val="22"/>
                <w:szCs w:val="22"/>
              </w:rPr>
              <w:t>Prekių perdavimo-priėmimo akto forma</w:t>
            </w:r>
          </w:p>
        </w:tc>
      </w:tr>
      <w:tr w:rsidR="003B3511" w:rsidRPr="00DE219A" w14:paraId="33FE1E39" w14:textId="77777777" w:rsidTr="00971392">
        <w:tc>
          <w:tcPr>
            <w:tcW w:w="9780" w:type="dxa"/>
            <w:gridSpan w:val="8"/>
          </w:tcPr>
          <w:p w14:paraId="3C4EBEE5" w14:textId="27D8EE69"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15. ŠALIŲ ATSTOVŲ PARAŠAI</w:t>
            </w:r>
          </w:p>
        </w:tc>
      </w:tr>
      <w:tr w:rsidR="003B3511" w:rsidRPr="00DE219A" w14:paraId="7E37CDDC" w14:textId="77777777" w:rsidTr="00971392">
        <w:tc>
          <w:tcPr>
            <w:tcW w:w="4948" w:type="dxa"/>
            <w:gridSpan w:val="4"/>
          </w:tcPr>
          <w:p w14:paraId="36DA520A"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PIRKĖJAS</w:t>
            </w:r>
          </w:p>
        </w:tc>
        <w:tc>
          <w:tcPr>
            <w:tcW w:w="4832" w:type="dxa"/>
            <w:gridSpan w:val="4"/>
          </w:tcPr>
          <w:p w14:paraId="708A2199"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TIEKĖJAS</w:t>
            </w:r>
          </w:p>
        </w:tc>
      </w:tr>
      <w:tr w:rsidR="003B3511" w:rsidRPr="00DE219A" w14:paraId="61953505" w14:textId="77777777" w:rsidTr="00971392">
        <w:tc>
          <w:tcPr>
            <w:tcW w:w="4948" w:type="dxa"/>
            <w:gridSpan w:val="4"/>
            <w:vAlign w:val="center"/>
          </w:tcPr>
          <w:p w14:paraId="3DE164B0" w14:textId="43BE8E49" w:rsidR="003B3511" w:rsidRPr="00DE219A" w:rsidRDefault="003B3511" w:rsidP="003B3511">
            <w:pPr>
              <w:jc w:val="center"/>
              <w:rPr>
                <w:rFonts w:ascii="Tahoma" w:hAnsi="Tahoma" w:cs="Tahoma"/>
                <w:color w:val="000000" w:themeColor="text1"/>
                <w:kern w:val="2"/>
                <w:sz w:val="22"/>
                <w:szCs w:val="22"/>
              </w:rPr>
            </w:pPr>
            <w:r w:rsidRPr="00DE219A">
              <w:rPr>
                <w:rFonts w:ascii="Tahoma" w:hAnsi="Tahoma" w:cs="Tahoma"/>
                <w:color w:val="000000" w:themeColor="text1"/>
                <w:kern w:val="2"/>
                <w:sz w:val="22"/>
                <w:szCs w:val="22"/>
              </w:rPr>
              <w:t>Valstybės įmonė Registrų centras</w:t>
            </w:r>
          </w:p>
        </w:tc>
        <w:tc>
          <w:tcPr>
            <w:tcW w:w="4832" w:type="dxa"/>
            <w:gridSpan w:val="4"/>
          </w:tcPr>
          <w:p w14:paraId="0AE07FD8" w14:textId="25A1FA9B" w:rsidR="003B3511" w:rsidRPr="00DE219A" w:rsidRDefault="003B3511" w:rsidP="003B3511">
            <w:pPr>
              <w:jc w:val="center"/>
              <w:rPr>
                <w:rFonts w:ascii="Tahoma" w:hAnsi="Tahoma" w:cs="Tahoma"/>
                <w:b/>
                <w:bCs/>
                <w:kern w:val="2"/>
                <w:sz w:val="22"/>
                <w:szCs w:val="22"/>
              </w:rPr>
            </w:pPr>
            <w:permStart w:id="1766724958" w:edGrp="everyone"/>
            <w:r w:rsidRPr="00DE219A">
              <w:rPr>
                <w:rFonts w:ascii="Tahoma" w:hAnsi="Tahoma" w:cs="Tahoma"/>
                <w:sz w:val="22"/>
                <w:szCs w:val="22"/>
              </w:rPr>
              <w:t>Įrašyti</w:t>
            </w:r>
            <w:permEnd w:id="1766724958"/>
          </w:p>
        </w:tc>
      </w:tr>
      <w:tr w:rsidR="003B3511" w:rsidRPr="00DE219A" w14:paraId="6C93E054" w14:textId="77777777" w:rsidTr="00971392">
        <w:tc>
          <w:tcPr>
            <w:tcW w:w="4948" w:type="dxa"/>
            <w:gridSpan w:val="4"/>
            <w:vAlign w:val="center"/>
          </w:tcPr>
          <w:p w14:paraId="341FD975" w14:textId="77777777" w:rsidR="003B3511" w:rsidRPr="00DE219A" w:rsidRDefault="003B3511" w:rsidP="003B3511">
            <w:pPr>
              <w:jc w:val="center"/>
              <w:rPr>
                <w:rFonts w:ascii="Tahoma" w:hAnsi="Tahoma" w:cs="Tahoma"/>
                <w:b/>
                <w:bCs/>
                <w:color w:val="000000" w:themeColor="text1"/>
                <w:kern w:val="2"/>
                <w:sz w:val="22"/>
                <w:szCs w:val="22"/>
              </w:rPr>
            </w:pPr>
          </w:p>
          <w:permStart w:id="41374575" w:edGrp="everyone"/>
          <w:p w14:paraId="4E36A487" w14:textId="18E460AC" w:rsidR="003B3511" w:rsidRPr="00DE219A" w:rsidRDefault="00780377" w:rsidP="003B3511">
            <w:pPr>
              <w:jc w:val="center"/>
              <w:rPr>
                <w:rFonts w:ascii="Tahoma" w:hAnsi="Tahoma" w:cs="Tahoma"/>
                <w:b/>
                <w:bCs/>
                <w:color w:val="000000" w:themeColor="text1"/>
                <w:kern w:val="2"/>
                <w:sz w:val="22"/>
                <w:szCs w:val="22"/>
              </w:rPr>
            </w:pPr>
            <w:sdt>
              <w:sdtPr>
                <w:rPr>
                  <w:rFonts w:ascii="Tahoma" w:hAnsi="Tahoma" w:cs="Tahoma"/>
                  <w:b/>
                  <w:bCs/>
                  <w:color w:val="000000" w:themeColor="text1"/>
                  <w:kern w:val="2"/>
                  <w:sz w:val="22"/>
                  <w:szCs w:val="22"/>
                </w:rPr>
                <w:id w:val="538324655"/>
                <w:placeholder>
                  <w:docPart w:val="FD6022E902584D70B6A25A837ED504BE"/>
                </w:placeholder>
                <w:showingPlcHdr/>
                <w:dropDownList>
                  <w:listItem w:value="Choose an item."/>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r w:rsidR="0069417A" w:rsidRPr="00EF122D">
                  <w:rPr>
                    <w:rFonts w:ascii="Tahoma" w:hAnsi="Tahoma" w:cs="Tahoma"/>
                    <w:sz w:val="22"/>
                    <w:szCs w:val="22"/>
                  </w:rPr>
                  <w:t>Choose an item.</w:t>
                </w:r>
              </w:sdtContent>
            </w:sdt>
            <w:r w:rsidR="003B3511" w:rsidRPr="00DE219A" w:rsidDel="00463DF7">
              <w:rPr>
                <w:rFonts w:ascii="Tahoma" w:hAnsi="Tahoma" w:cs="Tahoma"/>
                <w:b/>
                <w:bCs/>
                <w:color w:val="000000" w:themeColor="text1"/>
                <w:kern w:val="2"/>
                <w:sz w:val="22"/>
                <w:szCs w:val="22"/>
              </w:rPr>
              <w:t xml:space="preserve"> </w:t>
            </w:r>
            <w:permEnd w:id="41374575"/>
          </w:p>
          <w:p w14:paraId="2152BDA4" w14:textId="77777777" w:rsidR="003B3511" w:rsidRPr="00DE219A" w:rsidRDefault="003B3511" w:rsidP="003B3511">
            <w:pPr>
              <w:jc w:val="center"/>
              <w:rPr>
                <w:rFonts w:ascii="Tahoma" w:hAnsi="Tahoma" w:cs="Tahoma"/>
                <w:b/>
                <w:bCs/>
                <w:color w:val="000000" w:themeColor="text1"/>
                <w:kern w:val="2"/>
                <w:sz w:val="22"/>
                <w:szCs w:val="22"/>
              </w:rPr>
            </w:pPr>
          </w:p>
        </w:tc>
        <w:tc>
          <w:tcPr>
            <w:tcW w:w="4832" w:type="dxa"/>
            <w:gridSpan w:val="4"/>
            <w:vAlign w:val="center"/>
          </w:tcPr>
          <w:p w14:paraId="5795C0C9" w14:textId="77777777" w:rsidR="003B3511" w:rsidRPr="00DE219A" w:rsidRDefault="003B3511" w:rsidP="003B3511">
            <w:pPr>
              <w:jc w:val="center"/>
              <w:rPr>
                <w:rFonts w:ascii="Tahoma" w:hAnsi="Tahoma" w:cs="Tahoma"/>
                <w:bCs/>
                <w:color w:val="000000" w:themeColor="text1"/>
                <w:kern w:val="2"/>
                <w:sz w:val="22"/>
                <w:szCs w:val="22"/>
              </w:rPr>
            </w:pPr>
            <w:permStart w:id="1462520458" w:edGrp="everyone"/>
            <w:r w:rsidRPr="00DE219A">
              <w:rPr>
                <w:rFonts w:ascii="Tahoma" w:hAnsi="Tahoma" w:cs="Tahoma"/>
                <w:bCs/>
                <w:color w:val="000000" w:themeColor="text1"/>
                <w:kern w:val="2"/>
                <w:sz w:val="22"/>
                <w:szCs w:val="22"/>
              </w:rPr>
              <w:t>pareigų pavadinimas</w:t>
            </w:r>
          </w:p>
          <w:p w14:paraId="43389408" w14:textId="775D3617" w:rsidR="003B3511" w:rsidRPr="00DE219A" w:rsidRDefault="003B3511" w:rsidP="003B3511">
            <w:pPr>
              <w:jc w:val="center"/>
              <w:rPr>
                <w:rFonts w:ascii="Tahoma" w:hAnsi="Tahoma" w:cs="Tahoma"/>
                <w:b/>
                <w:bCs/>
                <w:color w:val="4472C4"/>
                <w:kern w:val="2"/>
                <w:sz w:val="22"/>
                <w:szCs w:val="22"/>
              </w:rPr>
            </w:pPr>
            <w:r w:rsidRPr="00DE219A">
              <w:rPr>
                <w:rFonts w:ascii="Tahoma" w:hAnsi="Tahoma" w:cs="Tahoma"/>
                <w:bCs/>
                <w:color w:val="000000" w:themeColor="text1"/>
                <w:kern w:val="2"/>
                <w:sz w:val="22"/>
                <w:szCs w:val="22"/>
              </w:rPr>
              <w:t>vardas ir pavardė</w:t>
            </w:r>
            <w:permEnd w:id="1462520458"/>
          </w:p>
        </w:tc>
      </w:tr>
    </w:tbl>
    <w:p w14:paraId="0011E62A" w14:textId="1EBA1A9E" w:rsidR="00AD54F7" w:rsidRPr="00DE219A" w:rsidRDefault="00A10867">
      <w:pPr>
        <w:jc w:val="center"/>
        <w:rPr>
          <w:rFonts w:ascii="Tahoma" w:hAnsi="Tahoma" w:cs="Tahoma"/>
          <w:color w:val="000000"/>
          <w:sz w:val="22"/>
          <w:szCs w:val="22"/>
        </w:rPr>
      </w:pPr>
      <w:r w:rsidRPr="00DE219A">
        <w:rPr>
          <w:rFonts w:ascii="Tahoma" w:hAnsi="Tahoma" w:cs="Tahoma"/>
          <w:color w:val="000000"/>
          <w:sz w:val="22"/>
          <w:szCs w:val="22"/>
        </w:rPr>
        <w:t>_______________</w:t>
      </w:r>
    </w:p>
    <w:p w14:paraId="649BE514" w14:textId="77777777" w:rsidR="00AD54F7" w:rsidRPr="00DE219A" w:rsidRDefault="00AD54F7">
      <w:pPr>
        <w:rPr>
          <w:rFonts w:ascii="Tahoma" w:hAnsi="Tahoma" w:cs="Tahoma"/>
          <w:color w:val="000000"/>
          <w:sz w:val="22"/>
          <w:szCs w:val="22"/>
        </w:rPr>
      </w:pPr>
      <w:r w:rsidRPr="00DE219A">
        <w:rPr>
          <w:rFonts w:ascii="Tahoma" w:hAnsi="Tahoma" w:cs="Tahoma"/>
          <w:color w:val="000000"/>
          <w:sz w:val="22"/>
          <w:szCs w:val="22"/>
        </w:rPr>
        <w:br w:type="page"/>
      </w:r>
    </w:p>
    <w:p w14:paraId="276EE0CF" w14:textId="77777777" w:rsidR="00AD54F7" w:rsidRPr="00DE219A" w:rsidRDefault="00AD54F7" w:rsidP="00AD54F7">
      <w:pPr>
        <w:jc w:val="right"/>
        <w:rPr>
          <w:rFonts w:ascii="Tahoma" w:hAnsi="Tahoma" w:cs="Tahoma"/>
          <w:sz w:val="22"/>
          <w:szCs w:val="22"/>
        </w:rPr>
      </w:pPr>
      <w:r w:rsidRPr="00DE219A">
        <w:rPr>
          <w:rFonts w:ascii="Tahoma" w:hAnsi="Tahoma" w:cs="Tahoma"/>
          <w:sz w:val="22"/>
          <w:szCs w:val="22"/>
        </w:rPr>
        <w:lastRenderedPageBreak/>
        <w:t>Prekių viešojo pirkimo–pardavimo sutarties specialiosios dalies Nr. ST-</w:t>
      </w:r>
    </w:p>
    <w:p w14:paraId="63B328C8" w14:textId="77777777" w:rsidR="00AD54F7" w:rsidRPr="00DE219A" w:rsidRDefault="00AD54F7" w:rsidP="00AD54F7">
      <w:pPr>
        <w:jc w:val="right"/>
        <w:rPr>
          <w:rFonts w:ascii="Tahoma" w:hAnsi="Tahoma" w:cs="Tahoma"/>
          <w:sz w:val="22"/>
          <w:szCs w:val="22"/>
          <w:lang w:val="en-US"/>
        </w:rPr>
      </w:pPr>
      <w:r w:rsidRPr="00DE219A">
        <w:rPr>
          <w:rFonts w:ascii="Tahoma" w:hAnsi="Tahoma" w:cs="Tahoma"/>
          <w:sz w:val="22"/>
          <w:szCs w:val="22"/>
        </w:rPr>
        <w:t xml:space="preserve">Priedas Nr. </w:t>
      </w:r>
      <w:r w:rsidRPr="00DE219A">
        <w:rPr>
          <w:rFonts w:ascii="Tahoma" w:hAnsi="Tahoma" w:cs="Tahoma"/>
          <w:sz w:val="22"/>
          <w:szCs w:val="22"/>
          <w:lang w:val="en-US"/>
        </w:rPr>
        <w:t>4</w:t>
      </w:r>
    </w:p>
    <w:p w14:paraId="6B307AB6" w14:textId="77777777" w:rsidR="00AD54F7" w:rsidRPr="00DE219A" w:rsidRDefault="00AD54F7" w:rsidP="00AD54F7">
      <w:pPr>
        <w:rPr>
          <w:rFonts w:ascii="Tahoma" w:hAnsi="Tahoma" w:cs="Tahoma"/>
          <w:b/>
          <w:bCs/>
          <w:sz w:val="22"/>
          <w:szCs w:val="22"/>
        </w:rPr>
      </w:pPr>
    </w:p>
    <w:p w14:paraId="3DE09433" w14:textId="77777777" w:rsidR="00AD54F7" w:rsidRPr="00DE219A" w:rsidRDefault="00AD54F7" w:rsidP="00AD54F7">
      <w:pPr>
        <w:jc w:val="center"/>
        <w:rPr>
          <w:rFonts w:ascii="Tahoma" w:hAnsi="Tahoma" w:cs="Tahoma"/>
          <w:sz w:val="22"/>
          <w:szCs w:val="22"/>
        </w:rPr>
      </w:pPr>
      <w:permStart w:id="1243633888" w:edGrp="everyone"/>
      <w:r w:rsidRPr="00DE219A">
        <w:rPr>
          <w:rFonts w:ascii="Tahoma" w:hAnsi="Tahoma" w:cs="Tahoma"/>
          <w:b/>
          <w:bCs/>
          <w:sz w:val="22"/>
          <w:szCs w:val="22"/>
        </w:rPr>
        <w:t>(perdavimo–priėmimo akto forma)</w:t>
      </w:r>
    </w:p>
    <w:p w14:paraId="6BA23A92" w14:textId="77777777" w:rsidR="00AD54F7" w:rsidRPr="00DE219A" w:rsidRDefault="00AD54F7" w:rsidP="00AD54F7">
      <w:pPr>
        <w:jc w:val="center"/>
        <w:rPr>
          <w:rFonts w:ascii="Tahoma" w:hAnsi="Tahoma" w:cs="Tahoma"/>
          <w:sz w:val="22"/>
          <w:szCs w:val="22"/>
        </w:rPr>
      </w:pPr>
      <w:r w:rsidRPr="00DE219A">
        <w:rPr>
          <w:rFonts w:ascii="Tahoma" w:hAnsi="Tahoma" w:cs="Tahoma"/>
          <w:b/>
          <w:bCs/>
          <w:sz w:val="22"/>
          <w:szCs w:val="22"/>
        </w:rPr>
        <w:t>Prekių perdavimo–priėmimo aktas</w:t>
      </w:r>
    </w:p>
    <w:p w14:paraId="49ADEF45"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 Nr. _________</w:t>
      </w:r>
    </w:p>
    <w:p w14:paraId="30C10A33"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(data)</w:t>
      </w:r>
    </w:p>
    <w:p w14:paraId="78B12216"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_________________________</w:t>
      </w:r>
    </w:p>
    <w:p w14:paraId="3E75A4D9"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(sudarymo vieta)</w:t>
      </w:r>
    </w:p>
    <w:p w14:paraId="4241E03D" w14:textId="77777777" w:rsidR="00AD54F7" w:rsidRPr="00DE219A" w:rsidRDefault="00AD54F7" w:rsidP="00AD54F7">
      <w:pPr>
        <w:jc w:val="center"/>
        <w:rPr>
          <w:rFonts w:ascii="Tahoma" w:hAnsi="Tahoma" w:cs="Tahoma"/>
          <w:sz w:val="22"/>
          <w:szCs w:val="22"/>
        </w:rPr>
      </w:pPr>
    </w:p>
    <w:p w14:paraId="744461F8" w14:textId="328B8AA7" w:rsidR="00AD54F7" w:rsidRPr="00DE219A" w:rsidRDefault="00AD54F7" w:rsidP="00AD54F7">
      <w:pPr>
        <w:jc w:val="both"/>
        <w:rPr>
          <w:rFonts w:ascii="Tahoma" w:hAnsi="Tahoma" w:cs="Tahoma"/>
          <w:sz w:val="22"/>
          <w:szCs w:val="22"/>
        </w:rPr>
      </w:pPr>
      <w:r w:rsidRPr="00DE219A">
        <w:rPr>
          <w:rFonts w:ascii="Tahoma" w:hAnsi="Tahoma" w:cs="Tahoma"/>
          <w:sz w:val="22"/>
          <w:szCs w:val="22"/>
        </w:rPr>
        <w:t xml:space="preserve">Šį aktą pasirašę atsakingi asmenys pažymi, kad vadovaudamiesi pasirašytos </w:t>
      </w:r>
      <w:bookmarkStart w:id="13" w:name="permission-for-group%3A282722313%3Aevery"/>
      <w:bookmarkEnd w:id="13"/>
      <w:r w:rsidRPr="00DE219A">
        <w:rPr>
          <w:rFonts w:ascii="Tahoma" w:hAnsi="Tahoma" w:cs="Tahoma"/>
          <w:i/>
          <w:sz w:val="22"/>
          <w:szCs w:val="22"/>
        </w:rPr>
        <w:t>[Įrašyti sutarties pavadinimą Nr. XX-XXX]</w:t>
      </w:r>
      <w:r w:rsidR="002B26CD" w:rsidRPr="00DE219A">
        <w:rPr>
          <w:rFonts w:ascii="Tahoma" w:hAnsi="Tahoma" w:cs="Tahoma"/>
          <w:i/>
          <w:sz w:val="22"/>
          <w:szCs w:val="22"/>
        </w:rPr>
        <w:t xml:space="preserve"> </w:t>
      </w:r>
      <w:r w:rsidR="002B26CD" w:rsidRPr="00DE219A">
        <w:rPr>
          <w:rFonts w:ascii="Tahoma" w:hAnsi="Tahoma" w:cs="Tahoma"/>
          <w:iCs/>
          <w:sz w:val="22"/>
          <w:szCs w:val="22"/>
        </w:rPr>
        <w:t>(toliau – Sutartis)</w:t>
      </w:r>
      <w:r w:rsidRPr="00DE219A">
        <w:rPr>
          <w:rFonts w:ascii="Tahoma" w:hAnsi="Tahoma" w:cs="Tahoma"/>
          <w:iCs/>
          <w:sz w:val="22"/>
          <w:szCs w:val="22"/>
        </w:rPr>
        <w:t>,</w:t>
      </w:r>
      <w:r w:rsidRPr="00DE219A">
        <w:rPr>
          <w:rFonts w:ascii="Tahoma" w:hAnsi="Tahoma" w:cs="Tahoma"/>
          <w:sz w:val="22"/>
          <w:szCs w:val="22"/>
        </w:rPr>
        <w:t xml:space="preserve"> Tiekėjas perduoda, o Pirkėjas priima šioje lentelėje nurodytas Prek</w:t>
      </w:r>
      <w:r w:rsidR="005C2569" w:rsidRPr="00DE219A">
        <w:rPr>
          <w:rFonts w:ascii="Tahoma" w:hAnsi="Tahoma" w:cs="Tahoma"/>
          <w:sz w:val="22"/>
          <w:szCs w:val="22"/>
        </w:rPr>
        <w:t>e</w:t>
      </w:r>
      <w:r w:rsidRPr="00DE219A">
        <w:rPr>
          <w:rFonts w:ascii="Tahoma" w:hAnsi="Tahoma" w:cs="Tahoma"/>
          <w:sz w:val="22"/>
          <w:szCs w:val="22"/>
        </w:rPr>
        <w:t>s</w:t>
      </w:r>
      <w:r w:rsidR="002B26CD" w:rsidRPr="00DE219A">
        <w:rPr>
          <w:rFonts w:ascii="Tahoma" w:hAnsi="Tahoma" w:cs="Tahoma"/>
          <w:sz w:val="22"/>
          <w:szCs w:val="22"/>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10"/>
        <w:gridCol w:w="453"/>
        <w:gridCol w:w="3865"/>
        <w:gridCol w:w="970"/>
        <w:gridCol w:w="1133"/>
        <w:gridCol w:w="1559"/>
        <w:gridCol w:w="1452"/>
      </w:tblGrid>
      <w:tr w:rsidR="002B26CD" w:rsidRPr="00DE219A" w14:paraId="55D3CA9B" w14:textId="77777777" w:rsidTr="002B26CD">
        <w:trPr>
          <w:trHeight w:val="374"/>
        </w:trPr>
        <w:tc>
          <w:tcPr>
            <w:tcW w:w="256" w:type="pct"/>
            <w:tcBorders>
              <w:top w:val="double" w:sz="4" w:space="0" w:color="auto"/>
            </w:tcBorders>
            <w:shd w:val="clear" w:color="auto" w:fill="D9D9D9"/>
            <w:vAlign w:val="center"/>
          </w:tcPr>
          <w:p w14:paraId="7E6F50D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Eil. Nr.</w:t>
            </w:r>
          </w:p>
        </w:tc>
        <w:tc>
          <w:tcPr>
            <w:tcW w:w="2172" w:type="pct"/>
            <w:gridSpan w:val="2"/>
            <w:tcBorders>
              <w:top w:val="double" w:sz="4" w:space="0" w:color="auto"/>
            </w:tcBorders>
            <w:shd w:val="clear" w:color="auto" w:fill="D9D9D9"/>
            <w:vAlign w:val="center"/>
          </w:tcPr>
          <w:p w14:paraId="0F7C4728"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Prekių pavadinimas</w:t>
            </w:r>
          </w:p>
        </w:tc>
        <w:tc>
          <w:tcPr>
            <w:tcW w:w="488" w:type="pct"/>
            <w:tcBorders>
              <w:top w:val="double" w:sz="4" w:space="0" w:color="auto"/>
            </w:tcBorders>
            <w:shd w:val="clear" w:color="auto" w:fill="D9D9D9"/>
            <w:vAlign w:val="center"/>
          </w:tcPr>
          <w:p w14:paraId="2DC28C4B"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Mato vnt.</w:t>
            </w:r>
          </w:p>
        </w:tc>
        <w:tc>
          <w:tcPr>
            <w:tcW w:w="570" w:type="pct"/>
            <w:tcBorders>
              <w:top w:val="double" w:sz="4" w:space="0" w:color="auto"/>
            </w:tcBorders>
            <w:shd w:val="clear" w:color="auto" w:fill="D9D9D9"/>
            <w:vAlign w:val="center"/>
          </w:tcPr>
          <w:p w14:paraId="1B8CED05" w14:textId="4771314B"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Kiekis</w:t>
            </w:r>
          </w:p>
        </w:tc>
        <w:tc>
          <w:tcPr>
            <w:tcW w:w="784" w:type="pct"/>
            <w:tcBorders>
              <w:top w:val="double" w:sz="4" w:space="0" w:color="auto"/>
            </w:tcBorders>
            <w:shd w:val="clear" w:color="auto" w:fill="D9D9D9"/>
            <w:vAlign w:val="center"/>
          </w:tcPr>
          <w:p w14:paraId="086D8F25"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Vieneto kaina</w:t>
            </w:r>
          </w:p>
        </w:tc>
        <w:tc>
          <w:tcPr>
            <w:tcW w:w="730" w:type="pct"/>
            <w:tcBorders>
              <w:top w:val="double" w:sz="4" w:space="0" w:color="auto"/>
            </w:tcBorders>
            <w:shd w:val="clear" w:color="auto" w:fill="D9D9D9"/>
            <w:vAlign w:val="center"/>
          </w:tcPr>
          <w:p w14:paraId="6E19260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Suma, EUR</w:t>
            </w:r>
          </w:p>
        </w:tc>
      </w:tr>
      <w:tr w:rsidR="002B26CD" w:rsidRPr="00DE219A" w14:paraId="17195764" w14:textId="77777777" w:rsidTr="002B26CD">
        <w:tc>
          <w:tcPr>
            <w:tcW w:w="256" w:type="pct"/>
          </w:tcPr>
          <w:p w14:paraId="391078D9"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1.</w:t>
            </w:r>
          </w:p>
        </w:tc>
        <w:tc>
          <w:tcPr>
            <w:tcW w:w="2172" w:type="pct"/>
            <w:gridSpan w:val="2"/>
          </w:tcPr>
          <w:p w14:paraId="47F8DCD2"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1</w:t>
            </w:r>
          </w:p>
        </w:tc>
        <w:tc>
          <w:tcPr>
            <w:tcW w:w="488" w:type="pct"/>
          </w:tcPr>
          <w:p w14:paraId="313C42C6" w14:textId="77777777" w:rsidR="002B26CD" w:rsidRPr="00DE219A" w:rsidRDefault="002B26CD" w:rsidP="005C2569">
            <w:pPr>
              <w:jc w:val="center"/>
              <w:rPr>
                <w:rFonts w:ascii="Tahoma" w:hAnsi="Tahoma" w:cs="Tahoma"/>
                <w:sz w:val="22"/>
                <w:szCs w:val="22"/>
              </w:rPr>
            </w:pPr>
          </w:p>
        </w:tc>
        <w:tc>
          <w:tcPr>
            <w:tcW w:w="570" w:type="pct"/>
          </w:tcPr>
          <w:p w14:paraId="6FDA81A4" w14:textId="38A52CB3" w:rsidR="002B26CD" w:rsidRPr="00DE219A" w:rsidRDefault="002B26CD" w:rsidP="005C2569">
            <w:pPr>
              <w:jc w:val="center"/>
              <w:rPr>
                <w:rFonts w:ascii="Tahoma" w:hAnsi="Tahoma" w:cs="Tahoma"/>
                <w:sz w:val="22"/>
                <w:szCs w:val="22"/>
              </w:rPr>
            </w:pPr>
          </w:p>
        </w:tc>
        <w:tc>
          <w:tcPr>
            <w:tcW w:w="784" w:type="pct"/>
          </w:tcPr>
          <w:p w14:paraId="2CAC5702" w14:textId="77777777" w:rsidR="002B26CD" w:rsidRPr="00DE219A" w:rsidRDefault="002B26CD" w:rsidP="005C2569">
            <w:pPr>
              <w:jc w:val="center"/>
              <w:rPr>
                <w:rFonts w:ascii="Tahoma" w:hAnsi="Tahoma" w:cs="Tahoma"/>
                <w:sz w:val="22"/>
                <w:szCs w:val="22"/>
              </w:rPr>
            </w:pPr>
          </w:p>
        </w:tc>
        <w:tc>
          <w:tcPr>
            <w:tcW w:w="730" w:type="pct"/>
          </w:tcPr>
          <w:p w14:paraId="6A92A6E4" w14:textId="77777777" w:rsidR="002B26CD" w:rsidRPr="00DE219A" w:rsidRDefault="002B26CD" w:rsidP="005C2569">
            <w:pPr>
              <w:jc w:val="center"/>
              <w:rPr>
                <w:rFonts w:ascii="Tahoma" w:hAnsi="Tahoma" w:cs="Tahoma"/>
                <w:sz w:val="22"/>
                <w:szCs w:val="22"/>
              </w:rPr>
            </w:pPr>
          </w:p>
        </w:tc>
      </w:tr>
      <w:tr w:rsidR="002B26CD" w:rsidRPr="00DE219A" w14:paraId="40E2540E" w14:textId="77777777" w:rsidTr="002B26CD">
        <w:tc>
          <w:tcPr>
            <w:tcW w:w="256" w:type="pct"/>
          </w:tcPr>
          <w:p w14:paraId="423A53A5"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2.</w:t>
            </w:r>
          </w:p>
        </w:tc>
        <w:tc>
          <w:tcPr>
            <w:tcW w:w="2172" w:type="pct"/>
            <w:gridSpan w:val="2"/>
          </w:tcPr>
          <w:p w14:paraId="52A7C33F"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2</w:t>
            </w:r>
          </w:p>
        </w:tc>
        <w:tc>
          <w:tcPr>
            <w:tcW w:w="488" w:type="pct"/>
          </w:tcPr>
          <w:p w14:paraId="08FA2DB8" w14:textId="77777777" w:rsidR="002B26CD" w:rsidRPr="00DE219A" w:rsidRDefault="002B26CD" w:rsidP="005C2569">
            <w:pPr>
              <w:jc w:val="center"/>
              <w:rPr>
                <w:rFonts w:ascii="Tahoma" w:hAnsi="Tahoma" w:cs="Tahoma"/>
                <w:sz w:val="22"/>
                <w:szCs w:val="22"/>
              </w:rPr>
            </w:pPr>
          </w:p>
        </w:tc>
        <w:tc>
          <w:tcPr>
            <w:tcW w:w="570" w:type="pct"/>
          </w:tcPr>
          <w:p w14:paraId="00B8998E" w14:textId="1A219BAC" w:rsidR="002B26CD" w:rsidRPr="00DE219A" w:rsidRDefault="002B26CD" w:rsidP="005C2569">
            <w:pPr>
              <w:jc w:val="center"/>
              <w:rPr>
                <w:rFonts w:ascii="Tahoma" w:hAnsi="Tahoma" w:cs="Tahoma"/>
                <w:sz w:val="22"/>
                <w:szCs w:val="22"/>
              </w:rPr>
            </w:pPr>
          </w:p>
        </w:tc>
        <w:tc>
          <w:tcPr>
            <w:tcW w:w="784" w:type="pct"/>
          </w:tcPr>
          <w:p w14:paraId="44E7886B" w14:textId="77777777" w:rsidR="002B26CD" w:rsidRPr="00DE219A" w:rsidRDefault="002B26CD" w:rsidP="005C2569">
            <w:pPr>
              <w:jc w:val="center"/>
              <w:rPr>
                <w:rFonts w:ascii="Tahoma" w:hAnsi="Tahoma" w:cs="Tahoma"/>
                <w:sz w:val="22"/>
                <w:szCs w:val="22"/>
              </w:rPr>
            </w:pPr>
          </w:p>
        </w:tc>
        <w:tc>
          <w:tcPr>
            <w:tcW w:w="730" w:type="pct"/>
          </w:tcPr>
          <w:p w14:paraId="016954AE" w14:textId="77777777" w:rsidR="002B26CD" w:rsidRPr="00DE219A" w:rsidRDefault="002B26CD" w:rsidP="005C2569">
            <w:pPr>
              <w:jc w:val="center"/>
              <w:rPr>
                <w:rFonts w:ascii="Tahoma" w:hAnsi="Tahoma" w:cs="Tahoma"/>
                <w:sz w:val="22"/>
                <w:szCs w:val="22"/>
              </w:rPr>
            </w:pPr>
          </w:p>
        </w:tc>
      </w:tr>
      <w:tr w:rsidR="002B26CD" w:rsidRPr="00DE219A" w14:paraId="755209EA" w14:textId="77777777" w:rsidTr="002B26CD">
        <w:tc>
          <w:tcPr>
            <w:tcW w:w="256" w:type="pct"/>
          </w:tcPr>
          <w:p w14:paraId="45BF6372"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3.</w:t>
            </w:r>
          </w:p>
        </w:tc>
        <w:tc>
          <w:tcPr>
            <w:tcW w:w="2172" w:type="pct"/>
            <w:gridSpan w:val="2"/>
          </w:tcPr>
          <w:p w14:paraId="5A56E0DB"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 3</w:t>
            </w:r>
          </w:p>
        </w:tc>
        <w:tc>
          <w:tcPr>
            <w:tcW w:w="488" w:type="pct"/>
          </w:tcPr>
          <w:p w14:paraId="51FD2699" w14:textId="77777777" w:rsidR="002B26CD" w:rsidRPr="00DE219A" w:rsidRDefault="002B26CD" w:rsidP="005C2569">
            <w:pPr>
              <w:jc w:val="center"/>
              <w:rPr>
                <w:rFonts w:ascii="Tahoma" w:hAnsi="Tahoma" w:cs="Tahoma"/>
                <w:sz w:val="22"/>
                <w:szCs w:val="22"/>
              </w:rPr>
            </w:pPr>
          </w:p>
        </w:tc>
        <w:tc>
          <w:tcPr>
            <w:tcW w:w="570" w:type="pct"/>
          </w:tcPr>
          <w:p w14:paraId="77BE8AC7" w14:textId="270A5602" w:rsidR="002B26CD" w:rsidRPr="00DE219A" w:rsidRDefault="002B26CD" w:rsidP="005C2569">
            <w:pPr>
              <w:jc w:val="center"/>
              <w:rPr>
                <w:rFonts w:ascii="Tahoma" w:hAnsi="Tahoma" w:cs="Tahoma"/>
                <w:sz w:val="22"/>
                <w:szCs w:val="22"/>
              </w:rPr>
            </w:pPr>
          </w:p>
        </w:tc>
        <w:tc>
          <w:tcPr>
            <w:tcW w:w="784" w:type="pct"/>
          </w:tcPr>
          <w:p w14:paraId="63DEF445" w14:textId="77777777" w:rsidR="002B26CD" w:rsidRPr="00DE219A" w:rsidRDefault="002B26CD" w:rsidP="005C2569">
            <w:pPr>
              <w:jc w:val="center"/>
              <w:rPr>
                <w:rFonts w:ascii="Tahoma" w:hAnsi="Tahoma" w:cs="Tahoma"/>
                <w:sz w:val="22"/>
                <w:szCs w:val="22"/>
              </w:rPr>
            </w:pPr>
          </w:p>
        </w:tc>
        <w:tc>
          <w:tcPr>
            <w:tcW w:w="730" w:type="pct"/>
          </w:tcPr>
          <w:p w14:paraId="7B4DDE31" w14:textId="77777777" w:rsidR="002B26CD" w:rsidRPr="00DE219A" w:rsidRDefault="002B26CD" w:rsidP="005C2569">
            <w:pPr>
              <w:jc w:val="center"/>
              <w:rPr>
                <w:rFonts w:ascii="Tahoma" w:hAnsi="Tahoma" w:cs="Tahoma"/>
                <w:sz w:val="22"/>
                <w:szCs w:val="22"/>
              </w:rPr>
            </w:pPr>
          </w:p>
        </w:tc>
      </w:tr>
      <w:tr w:rsidR="002B26CD" w:rsidRPr="00DE219A" w14:paraId="127A9988" w14:textId="77777777" w:rsidTr="002B26CD">
        <w:tc>
          <w:tcPr>
            <w:tcW w:w="256" w:type="pct"/>
          </w:tcPr>
          <w:p w14:paraId="6753499F"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4.</w:t>
            </w:r>
          </w:p>
        </w:tc>
        <w:tc>
          <w:tcPr>
            <w:tcW w:w="2172" w:type="pct"/>
            <w:gridSpan w:val="2"/>
          </w:tcPr>
          <w:p w14:paraId="013C3D18" w14:textId="77777777" w:rsidR="002B26CD" w:rsidRPr="00DE219A" w:rsidRDefault="002B26CD" w:rsidP="005C2569">
            <w:pPr>
              <w:rPr>
                <w:rFonts w:ascii="Tahoma" w:hAnsi="Tahoma" w:cs="Tahoma"/>
                <w:i/>
                <w:sz w:val="22"/>
                <w:szCs w:val="22"/>
              </w:rPr>
            </w:pPr>
            <w:r w:rsidRPr="00DE219A">
              <w:rPr>
                <w:rFonts w:ascii="Tahoma" w:hAnsi="Tahoma" w:cs="Tahoma"/>
                <w:i/>
                <w:sz w:val="22"/>
                <w:szCs w:val="22"/>
              </w:rPr>
              <w:t>Prekė...</w:t>
            </w:r>
          </w:p>
        </w:tc>
        <w:tc>
          <w:tcPr>
            <w:tcW w:w="488" w:type="pct"/>
          </w:tcPr>
          <w:p w14:paraId="7F007D82" w14:textId="77777777" w:rsidR="002B26CD" w:rsidRPr="00DE219A" w:rsidRDefault="002B26CD" w:rsidP="005C2569">
            <w:pPr>
              <w:jc w:val="center"/>
              <w:rPr>
                <w:rFonts w:ascii="Tahoma" w:hAnsi="Tahoma" w:cs="Tahoma"/>
                <w:sz w:val="22"/>
                <w:szCs w:val="22"/>
              </w:rPr>
            </w:pPr>
          </w:p>
        </w:tc>
        <w:tc>
          <w:tcPr>
            <w:tcW w:w="570" w:type="pct"/>
          </w:tcPr>
          <w:p w14:paraId="50DBE27B" w14:textId="5026DA07" w:rsidR="002B26CD" w:rsidRPr="00DE219A" w:rsidRDefault="002B26CD" w:rsidP="005C2569">
            <w:pPr>
              <w:jc w:val="center"/>
              <w:rPr>
                <w:rFonts w:ascii="Tahoma" w:hAnsi="Tahoma" w:cs="Tahoma"/>
                <w:sz w:val="22"/>
                <w:szCs w:val="22"/>
              </w:rPr>
            </w:pPr>
          </w:p>
        </w:tc>
        <w:tc>
          <w:tcPr>
            <w:tcW w:w="784" w:type="pct"/>
          </w:tcPr>
          <w:p w14:paraId="1E8C709D" w14:textId="77777777" w:rsidR="002B26CD" w:rsidRPr="00DE219A" w:rsidRDefault="002B26CD" w:rsidP="005C2569">
            <w:pPr>
              <w:jc w:val="center"/>
              <w:rPr>
                <w:rFonts w:ascii="Tahoma" w:hAnsi="Tahoma" w:cs="Tahoma"/>
                <w:sz w:val="22"/>
                <w:szCs w:val="22"/>
              </w:rPr>
            </w:pPr>
          </w:p>
        </w:tc>
        <w:tc>
          <w:tcPr>
            <w:tcW w:w="730" w:type="pct"/>
          </w:tcPr>
          <w:p w14:paraId="0CC8E80B" w14:textId="77777777" w:rsidR="002B26CD" w:rsidRPr="00DE219A" w:rsidRDefault="002B26CD" w:rsidP="005C2569">
            <w:pPr>
              <w:jc w:val="center"/>
              <w:rPr>
                <w:rFonts w:ascii="Tahoma" w:hAnsi="Tahoma" w:cs="Tahoma"/>
                <w:sz w:val="22"/>
                <w:szCs w:val="22"/>
              </w:rPr>
            </w:pPr>
          </w:p>
        </w:tc>
      </w:tr>
      <w:tr w:rsidR="005C2569" w:rsidRPr="00DE219A" w14:paraId="65DAB578" w14:textId="77777777" w:rsidTr="002B26CD">
        <w:tc>
          <w:tcPr>
            <w:tcW w:w="484" w:type="pct"/>
            <w:gridSpan w:val="2"/>
          </w:tcPr>
          <w:p w14:paraId="56B789A7"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0460BE57" w14:textId="4229C000" w:rsidR="005C2569" w:rsidRPr="00DE219A" w:rsidRDefault="005C2569" w:rsidP="005C2569">
            <w:pPr>
              <w:jc w:val="right"/>
              <w:rPr>
                <w:rFonts w:ascii="Tahoma" w:hAnsi="Tahoma" w:cs="Tahoma"/>
                <w:b/>
                <w:sz w:val="22"/>
                <w:szCs w:val="22"/>
              </w:rPr>
            </w:pPr>
            <w:r w:rsidRPr="00DE219A">
              <w:rPr>
                <w:rFonts w:ascii="Tahoma" w:hAnsi="Tahoma" w:cs="Tahoma"/>
                <w:b/>
                <w:sz w:val="22"/>
                <w:szCs w:val="22"/>
              </w:rPr>
              <w:t>Iš viso:</w:t>
            </w:r>
          </w:p>
        </w:tc>
        <w:tc>
          <w:tcPr>
            <w:tcW w:w="730" w:type="pct"/>
          </w:tcPr>
          <w:p w14:paraId="0E72D179" w14:textId="77777777" w:rsidR="005C2569" w:rsidRPr="00DE219A" w:rsidRDefault="005C2569" w:rsidP="005C2569">
            <w:pPr>
              <w:jc w:val="center"/>
              <w:rPr>
                <w:rFonts w:ascii="Tahoma" w:hAnsi="Tahoma" w:cs="Tahoma"/>
                <w:sz w:val="22"/>
                <w:szCs w:val="22"/>
              </w:rPr>
            </w:pPr>
          </w:p>
        </w:tc>
      </w:tr>
      <w:tr w:rsidR="005C2569" w:rsidRPr="00DE219A" w14:paraId="76448CB0" w14:textId="77777777" w:rsidTr="002B26CD">
        <w:tc>
          <w:tcPr>
            <w:tcW w:w="484" w:type="pct"/>
            <w:gridSpan w:val="2"/>
          </w:tcPr>
          <w:p w14:paraId="678FB94C"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1270A45F" w14:textId="5A28BAB6" w:rsidR="005C2569" w:rsidRPr="00DE219A" w:rsidRDefault="005C2569" w:rsidP="005C2569">
            <w:pPr>
              <w:jc w:val="right"/>
              <w:rPr>
                <w:rFonts w:ascii="Tahoma" w:hAnsi="Tahoma" w:cs="Tahoma"/>
                <w:b/>
                <w:sz w:val="22"/>
                <w:szCs w:val="22"/>
              </w:rPr>
            </w:pPr>
            <w:r w:rsidRPr="00DE219A">
              <w:rPr>
                <w:rFonts w:ascii="Tahoma" w:hAnsi="Tahoma" w:cs="Tahoma"/>
                <w:b/>
                <w:sz w:val="22"/>
                <w:szCs w:val="22"/>
              </w:rPr>
              <w:t>PVM 21%:</w:t>
            </w:r>
          </w:p>
        </w:tc>
        <w:tc>
          <w:tcPr>
            <w:tcW w:w="730" w:type="pct"/>
          </w:tcPr>
          <w:p w14:paraId="065E99F2" w14:textId="77777777" w:rsidR="005C2569" w:rsidRPr="00DE219A" w:rsidRDefault="005C2569" w:rsidP="005C2569">
            <w:pPr>
              <w:jc w:val="center"/>
              <w:rPr>
                <w:rFonts w:ascii="Tahoma" w:hAnsi="Tahoma" w:cs="Tahoma"/>
                <w:sz w:val="22"/>
                <w:szCs w:val="22"/>
              </w:rPr>
            </w:pPr>
          </w:p>
        </w:tc>
      </w:tr>
      <w:tr w:rsidR="005C2569" w:rsidRPr="00DE219A" w14:paraId="26D51A1C" w14:textId="77777777" w:rsidTr="002B26CD">
        <w:tc>
          <w:tcPr>
            <w:tcW w:w="484" w:type="pct"/>
            <w:gridSpan w:val="2"/>
            <w:tcBorders>
              <w:bottom w:val="double" w:sz="4" w:space="0" w:color="auto"/>
            </w:tcBorders>
          </w:tcPr>
          <w:p w14:paraId="01C8B087" w14:textId="77777777" w:rsidR="005C2569" w:rsidRPr="00DE219A" w:rsidRDefault="005C2569" w:rsidP="005C2569">
            <w:pPr>
              <w:jc w:val="right"/>
              <w:rPr>
                <w:rFonts w:ascii="Tahoma" w:hAnsi="Tahoma" w:cs="Tahoma"/>
                <w:b/>
                <w:sz w:val="22"/>
                <w:szCs w:val="22"/>
              </w:rPr>
            </w:pPr>
          </w:p>
        </w:tc>
        <w:tc>
          <w:tcPr>
            <w:tcW w:w="3786" w:type="pct"/>
            <w:gridSpan w:val="4"/>
            <w:tcBorders>
              <w:bottom w:val="double" w:sz="4" w:space="0" w:color="auto"/>
            </w:tcBorders>
            <w:vAlign w:val="center"/>
          </w:tcPr>
          <w:p w14:paraId="3ED6297C" w14:textId="0FC48901" w:rsidR="005C2569" w:rsidRPr="00DE219A" w:rsidRDefault="005C2569" w:rsidP="005C2569">
            <w:pPr>
              <w:jc w:val="right"/>
              <w:rPr>
                <w:rFonts w:ascii="Tahoma" w:hAnsi="Tahoma" w:cs="Tahoma"/>
                <w:b/>
                <w:sz w:val="22"/>
                <w:szCs w:val="22"/>
              </w:rPr>
            </w:pPr>
            <w:r w:rsidRPr="00DE219A">
              <w:rPr>
                <w:rFonts w:ascii="Tahoma" w:hAnsi="Tahoma" w:cs="Tahoma"/>
                <w:b/>
                <w:sz w:val="22"/>
                <w:szCs w:val="22"/>
              </w:rPr>
              <w:t>Bendra suma:</w:t>
            </w:r>
          </w:p>
        </w:tc>
        <w:tc>
          <w:tcPr>
            <w:tcW w:w="730" w:type="pct"/>
            <w:tcBorders>
              <w:bottom w:val="double" w:sz="4" w:space="0" w:color="auto"/>
            </w:tcBorders>
          </w:tcPr>
          <w:p w14:paraId="3902431A" w14:textId="77777777" w:rsidR="005C2569" w:rsidRPr="00DE219A" w:rsidRDefault="005C2569" w:rsidP="005C2569">
            <w:pPr>
              <w:jc w:val="center"/>
              <w:rPr>
                <w:rFonts w:ascii="Tahoma" w:hAnsi="Tahoma" w:cs="Tahoma"/>
                <w:sz w:val="22"/>
                <w:szCs w:val="22"/>
              </w:rPr>
            </w:pPr>
          </w:p>
        </w:tc>
      </w:tr>
    </w:tbl>
    <w:p w14:paraId="58575998" w14:textId="77777777" w:rsidR="00AD54F7" w:rsidRPr="00DE219A" w:rsidRDefault="00AD54F7" w:rsidP="00AD54F7">
      <w:pPr>
        <w:jc w:val="center"/>
        <w:rPr>
          <w:rFonts w:ascii="Tahoma" w:hAnsi="Tahoma" w:cs="Tahoma"/>
          <w:sz w:val="22"/>
          <w:szCs w:val="22"/>
        </w:rPr>
      </w:pPr>
    </w:p>
    <w:p w14:paraId="0612C964" w14:textId="51FE6AA0" w:rsidR="002B26CD" w:rsidRPr="00DE219A" w:rsidRDefault="002B26CD" w:rsidP="0098333C">
      <w:pPr>
        <w:jc w:val="both"/>
        <w:rPr>
          <w:rFonts w:ascii="Tahoma" w:hAnsi="Tahoma" w:cs="Tahoma"/>
          <w:color w:val="4472C4"/>
          <w:kern w:val="2"/>
        </w:rPr>
      </w:pPr>
      <w:r w:rsidRPr="00DE219A">
        <w:rPr>
          <w:rFonts w:ascii="Tahoma" w:hAnsi="Tahoma" w:cs="Tahoma"/>
          <w:b/>
          <w:bCs/>
          <w:color w:val="000000"/>
          <w:sz w:val="22"/>
          <w:szCs w:val="22"/>
          <w:lang w:eastAsia="lt-LT"/>
        </w:rPr>
        <w:t>Tiekėjas pristatė visas Prekes ir pateikė visus reikiamus dokumentus pagal Sutartį</w:t>
      </w:r>
      <w:r w:rsidR="0098333C" w:rsidRPr="00DE219A">
        <w:rPr>
          <w:rFonts w:ascii="Tahoma" w:hAnsi="Tahoma" w:cs="Tahoma"/>
          <w:b/>
          <w:bCs/>
          <w:kern w:val="2"/>
          <w:sz w:val="22"/>
          <w:szCs w:val="22"/>
        </w:rPr>
        <w:t xml:space="preserve"> </w:t>
      </w:r>
      <w:sdt>
        <w:sdtPr>
          <w:rPr>
            <w:rFonts w:ascii="Tahoma" w:hAnsi="Tahoma" w:cs="Tahoma"/>
            <w:b/>
            <w:bCs/>
            <w:kern w:val="2"/>
            <w:sz w:val="22"/>
            <w:szCs w:val="22"/>
          </w:rPr>
          <w:id w:val="1397931692"/>
          <w:lock w:val="sdtLocked"/>
          <w:placeholder>
            <w:docPart w:val="3ADA8CFA3BEE48E9BFCCBDBEA97535F5"/>
          </w:placeholder>
          <w:comboBox>
            <w:listItem w:displayText="Pasirinkti" w:value="Pasirinkti"/>
            <w:listItem w:displayText="TAIP" w:value="TAIP"/>
            <w:listItem w:displayText="NE" w:value="NE"/>
          </w:comboBox>
        </w:sdtPr>
        <w:sdtEndPr/>
        <w:sdtContent>
          <w:r w:rsidR="0098333C" w:rsidRPr="00DE219A">
            <w:rPr>
              <w:rFonts w:ascii="Tahoma" w:hAnsi="Tahoma" w:cs="Tahoma"/>
              <w:b/>
              <w:bCs/>
              <w:kern w:val="2"/>
              <w:sz w:val="22"/>
              <w:szCs w:val="22"/>
            </w:rPr>
            <w:t>Pasirinkti</w:t>
          </w:r>
        </w:sdtContent>
      </w:sdt>
      <w:r w:rsidRPr="00DE219A">
        <w:rPr>
          <w:rFonts w:ascii="Tahoma" w:hAnsi="Tahoma" w:cs="Tahoma"/>
          <w:b/>
          <w:bCs/>
          <w:color w:val="000000"/>
          <w:sz w:val="22"/>
          <w:szCs w:val="22"/>
          <w:lang w:eastAsia="lt-LT"/>
        </w:rPr>
        <w:t xml:space="preserve"> </w:t>
      </w:r>
    </w:p>
    <w:p w14:paraId="6464F238" w14:textId="77777777" w:rsidR="002B26CD" w:rsidRPr="00DE219A" w:rsidRDefault="002B26CD" w:rsidP="00AD54F7">
      <w:pPr>
        <w:jc w:val="center"/>
        <w:rPr>
          <w:rFonts w:ascii="Tahoma" w:hAnsi="Tahoma" w:cs="Tahoma"/>
          <w:sz w:val="22"/>
          <w:szCs w:val="22"/>
        </w:rPr>
      </w:pPr>
    </w:p>
    <w:p w14:paraId="2A15099E" w14:textId="041F9F61" w:rsidR="00AD54F7" w:rsidRPr="00DE219A" w:rsidRDefault="00AD54F7" w:rsidP="00AD54F7">
      <w:pPr>
        <w:jc w:val="center"/>
        <w:rPr>
          <w:rFonts w:ascii="Tahoma" w:hAnsi="Tahoma" w:cs="Tahoma"/>
          <w:sz w:val="22"/>
          <w:szCs w:val="22"/>
        </w:rPr>
      </w:pPr>
      <w:r w:rsidRPr="00DE219A">
        <w:rPr>
          <w:rFonts w:ascii="Tahoma" w:hAnsi="Tahoma" w:cs="Tahoma"/>
          <w:sz w:val="22"/>
          <w:szCs w:val="22"/>
        </w:rPr>
        <w:t xml:space="preserve">Jeigu atsisakoma priimti Prekes ar jų dalį dėl Prekių perdavimo–priėmimo metu pastebėtų trūkumų, jie nurodomi ir aprašomi </w:t>
      </w:r>
      <w:r w:rsidR="00D246A5" w:rsidRPr="00DE219A">
        <w:rPr>
          <w:rFonts w:ascii="Tahoma" w:hAnsi="Tahoma" w:cs="Tahoma"/>
          <w:sz w:val="22"/>
          <w:szCs w:val="22"/>
        </w:rPr>
        <w:t>šiame Defektų akte</w:t>
      </w:r>
      <w:r w:rsidRPr="00DE219A">
        <w:rPr>
          <w:rFonts w:ascii="Tahoma" w:hAnsi="Tahoma" w:cs="Tahoma"/>
          <w:sz w:val="22"/>
          <w:szCs w:val="22"/>
        </w:rPr>
        <w:t>:</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AD54F7" w:rsidRPr="00DE219A" w14:paraId="14EAFB7A" w14:textId="77777777" w:rsidTr="00CC493A">
        <w:trPr>
          <w:trHeight w:val="555"/>
        </w:trPr>
        <w:tc>
          <w:tcPr>
            <w:tcW w:w="420" w:type="pct"/>
            <w:tcBorders>
              <w:top w:val="double" w:sz="4" w:space="0" w:color="auto"/>
              <w:bottom w:val="single" w:sz="4" w:space="0" w:color="auto"/>
            </w:tcBorders>
            <w:shd w:val="clear" w:color="auto" w:fill="D9D9D9"/>
            <w:vAlign w:val="center"/>
          </w:tcPr>
          <w:p w14:paraId="041EAD5F"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Eil. Nr.</w:t>
            </w:r>
          </w:p>
        </w:tc>
        <w:tc>
          <w:tcPr>
            <w:tcW w:w="1586" w:type="pct"/>
            <w:tcBorders>
              <w:top w:val="double" w:sz="4" w:space="0" w:color="auto"/>
              <w:bottom w:val="single" w:sz="4" w:space="0" w:color="auto"/>
            </w:tcBorders>
            <w:shd w:val="clear" w:color="auto" w:fill="D9D9D9"/>
            <w:vAlign w:val="center"/>
          </w:tcPr>
          <w:p w14:paraId="27EDC71E"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Prekių trūkumų aprašymas</w:t>
            </w:r>
          </w:p>
        </w:tc>
        <w:tc>
          <w:tcPr>
            <w:tcW w:w="1832" w:type="pct"/>
            <w:tcBorders>
              <w:top w:val="double" w:sz="4" w:space="0" w:color="auto"/>
              <w:bottom w:val="single" w:sz="4" w:space="0" w:color="auto"/>
            </w:tcBorders>
            <w:shd w:val="clear" w:color="auto" w:fill="D9D9D9"/>
            <w:vAlign w:val="center"/>
          </w:tcPr>
          <w:p w14:paraId="67FC86D0"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Numatomas Prekių trūkumų pašalinimo terminas</w:t>
            </w:r>
          </w:p>
        </w:tc>
        <w:tc>
          <w:tcPr>
            <w:tcW w:w="1162" w:type="pct"/>
            <w:tcBorders>
              <w:top w:val="double" w:sz="4" w:space="0" w:color="auto"/>
              <w:bottom w:val="single" w:sz="4" w:space="0" w:color="auto"/>
            </w:tcBorders>
            <w:shd w:val="clear" w:color="auto" w:fill="D9D9D9"/>
            <w:vAlign w:val="center"/>
          </w:tcPr>
          <w:p w14:paraId="5DCCCD40"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Pastabos</w:t>
            </w:r>
          </w:p>
        </w:tc>
      </w:tr>
      <w:tr w:rsidR="00AD54F7" w:rsidRPr="00DE219A" w14:paraId="4E0E3297" w14:textId="77777777" w:rsidTr="00CC493A">
        <w:trPr>
          <w:trHeight w:val="236"/>
        </w:trPr>
        <w:tc>
          <w:tcPr>
            <w:tcW w:w="420" w:type="pct"/>
            <w:tcBorders>
              <w:top w:val="single" w:sz="4" w:space="0" w:color="auto"/>
              <w:bottom w:val="double" w:sz="4" w:space="0" w:color="auto"/>
              <w:tr2bl w:val="single" w:sz="4" w:space="0" w:color="auto"/>
            </w:tcBorders>
          </w:tcPr>
          <w:p w14:paraId="15BE2807" w14:textId="77777777" w:rsidR="00AD54F7" w:rsidRPr="00DE219A" w:rsidRDefault="00AD54F7" w:rsidP="00CC493A">
            <w:pPr>
              <w:jc w:val="center"/>
              <w:rPr>
                <w:rFonts w:ascii="Tahoma" w:hAnsi="Tahoma" w:cs="Tahoma"/>
                <w:sz w:val="22"/>
                <w:szCs w:val="22"/>
              </w:rPr>
            </w:pPr>
          </w:p>
        </w:tc>
        <w:tc>
          <w:tcPr>
            <w:tcW w:w="1586" w:type="pct"/>
            <w:tcBorders>
              <w:top w:val="single" w:sz="4" w:space="0" w:color="auto"/>
              <w:bottom w:val="double" w:sz="4" w:space="0" w:color="auto"/>
              <w:tr2bl w:val="single" w:sz="4" w:space="0" w:color="auto"/>
            </w:tcBorders>
          </w:tcPr>
          <w:p w14:paraId="3B124A91" w14:textId="77777777" w:rsidR="00AD54F7" w:rsidRPr="00DE219A" w:rsidRDefault="00AD54F7" w:rsidP="00CC493A">
            <w:pPr>
              <w:jc w:val="center"/>
              <w:rPr>
                <w:rFonts w:ascii="Tahoma" w:hAnsi="Tahoma" w:cs="Tahoma"/>
                <w:sz w:val="22"/>
                <w:szCs w:val="22"/>
              </w:rPr>
            </w:pPr>
          </w:p>
        </w:tc>
        <w:tc>
          <w:tcPr>
            <w:tcW w:w="1832" w:type="pct"/>
            <w:tcBorders>
              <w:top w:val="single" w:sz="4" w:space="0" w:color="auto"/>
              <w:bottom w:val="double" w:sz="4" w:space="0" w:color="auto"/>
              <w:tr2bl w:val="single" w:sz="4" w:space="0" w:color="auto"/>
            </w:tcBorders>
          </w:tcPr>
          <w:p w14:paraId="47C37517" w14:textId="77777777" w:rsidR="00AD54F7" w:rsidRPr="00DE219A" w:rsidRDefault="00AD54F7" w:rsidP="00CC493A">
            <w:pPr>
              <w:jc w:val="center"/>
              <w:rPr>
                <w:rFonts w:ascii="Tahoma" w:hAnsi="Tahoma" w:cs="Tahoma"/>
                <w:sz w:val="22"/>
                <w:szCs w:val="22"/>
              </w:rPr>
            </w:pPr>
          </w:p>
        </w:tc>
        <w:tc>
          <w:tcPr>
            <w:tcW w:w="1162" w:type="pct"/>
            <w:tcBorders>
              <w:top w:val="single" w:sz="4" w:space="0" w:color="auto"/>
              <w:bottom w:val="double" w:sz="4" w:space="0" w:color="auto"/>
              <w:tr2bl w:val="single" w:sz="4" w:space="0" w:color="auto"/>
            </w:tcBorders>
          </w:tcPr>
          <w:p w14:paraId="306FDA15" w14:textId="77777777" w:rsidR="00AD54F7" w:rsidRPr="00DE219A" w:rsidRDefault="00AD54F7" w:rsidP="00CC493A">
            <w:pPr>
              <w:jc w:val="center"/>
              <w:rPr>
                <w:rFonts w:ascii="Tahoma" w:hAnsi="Tahoma" w:cs="Tahoma"/>
                <w:sz w:val="22"/>
                <w:szCs w:val="22"/>
              </w:rPr>
            </w:pPr>
          </w:p>
        </w:tc>
      </w:tr>
    </w:tbl>
    <w:p w14:paraId="11B7B854" w14:textId="77777777" w:rsidR="00AD54F7" w:rsidRPr="00DE219A" w:rsidRDefault="00AD54F7" w:rsidP="00AD54F7">
      <w:pPr>
        <w:jc w:val="center"/>
        <w:rPr>
          <w:rFonts w:ascii="Tahoma" w:hAnsi="Tahoma" w:cs="Tahoma"/>
          <w:sz w:val="22"/>
          <w:szCs w:val="22"/>
        </w:rPr>
      </w:pPr>
      <w:r w:rsidRPr="00DE219A">
        <w:rPr>
          <w:rFonts w:ascii="Tahoma" w:hAnsi="Tahoma" w:cs="Tahoma"/>
          <w:b/>
          <w:bCs/>
          <w:i/>
          <w:iCs/>
          <w:sz w:val="22"/>
          <w:szCs w:val="22"/>
        </w:rPr>
        <w:t>Pastaba</w:t>
      </w:r>
      <w:r w:rsidRPr="00DE219A">
        <w:rPr>
          <w:rFonts w:ascii="Tahoma" w:hAnsi="Tahoma" w:cs="Tahoma"/>
          <w:b/>
          <w:i/>
          <w:iCs/>
          <w:sz w:val="22"/>
          <w:szCs w:val="22"/>
        </w:rPr>
        <w:t>:</w:t>
      </w:r>
      <w:r w:rsidRPr="00DE219A">
        <w:rPr>
          <w:rFonts w:ascii="Tahoma" w:hAnsi="Tahoma" w:cs="Tahoma"/>
          <w:i/>
          <w:iCs/>
          <w:sz w:val="22"/>
          <w:szCs w:val="22"/>
        </w:rPr>
        <w:t xml:space="preserve"> jei Prekių trūkumų nėra pastebėta, lentelė turi būti perbraukta „Z“ formos brūkšniais.</w:t>
      </w:r>
    </w:p>
    <w:permEnd w:id="1243633888"/>
    <w:p w14:paraId="50273074" w14:textId="77777777" w:rsidR="00AD54F7" w:rsidRPr="00DE219A" w:rsidRDefault="00AD54F7" w:rsidP="00AD54F7">
      <w:pPr>
        <w:rPr>
          <w:rFonts w:ascii="Tahoma" w:hAnsi="Tahoma" w:cs="Tahoma"/>
          <w:i/>
          <w:iCs/>
          <w:sz w:val="22"/>
          <w:szCs w:val="22"/>
        </w:rPr>
      </w:pPr>
    </w:p>
    <w:tbl>
      <w:tblPr>
        <w:tblW w:w="9611" w:type="dxa"/>
        <w:tblInd w:w="108" w:type="dxa"/>
        <w:tblLayout w:type="fixed"/>
        <w:tblLook w:val="0000" w:firstRow="0" w:lastRow="0" w:firstColumn="0" w:lastColumn="0" w:noHBand="0" w:noVBand="0"/>
      </w:tblPr>
      <w:tblGrid>
        <w:gridCol w:w="3854"/>
        <w:gridCol w:w="1105"/>
        <w:gridCol w:w="3580"/>
        <w:gridCol w:w="1072"/>
      </w:tblGrid>
      <w:tr w:rsidR="00AD54F7" w:rsidRPr="00DE219A" w14:paraId="7C496618" w14:textId="77777777" w:rsidTr="00CC493A">
        <w:tc>
          <w:tcPr>
            <w:tcW w:w="5102" w:type="dxa"/>
            <w:gridSpan w:val="2"/>
          </w:tcPr>
          <w:p w14:paraId="0A7AA5FD" w14:textId="77777777" w:rsidR="00AD54F7" w:rsidRPr="00DE219A" w:rsidRDefault="00AD54F7" w:rsidP="00CC493A">
            <w:pPr>
              <w:widowControl w:val="0"/>
              <w:rPr>
                <w:rFonts w:ascii="Tahoma" w:hAnsi="Tahoma" w:cs="Tahoma"/>
                <w:sz w:val="22"/>
                <w:szCs w:val="22"/>
              </w:rPr>
            </w:pPr>
            <w:permStart w:id="495941303" w:edGrp="everyone" w:colFirst="0" w:colLast="0"/>
            <w:permStart w:id="303049320" w:edGrp="everyone" w:colFirst="1" w:colLast="1"/>
            <w:r w:rsidRPr="00DE219A">
              <w:rPr>
                <w:rFonts w:ascii="Tahoma" w:hAnsi="Tahoma" w:cs="Tahoma"/>
                <w:b/>
                <w:sz w:val="22"/>
                <w:szCs w:val="22"/>
              </w:rPr>
              <w:t>PREKES PRIĖMĖ:</w:t>
            </w:r>
          </w:p>
          <w:p w14:paraId="1E3E9834"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Valstybės įmonė Registrų centras</w:t>
            </w:r>
          </w:p>
        </w:tc>
        <w:tc>
          <w:tcPr>
            <w:tcW w:w="4786" w:type="dxa"/>
            <w:gridSpan w:val="2"/>
          </w:tcPr>
          <w:p w14:paraId="6261CCB1"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PREKES PERDAVĖ:</w:t>
            </w:r>
          </w:p>
          <w:p w14:paraId="5CF69F48"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(Tiekėjo pavadinimas):</w:t>
            </w:r>
          </w:p>
        </w:tc>
      </w:tr>
      <w:tr w:rsidR="00AD54F7" w:rsidRPr="00DE219A" w14:paraId="4E298B12" w14:textId="77777777" w:rsidTr="00CC493A">
        <w:trPr>
          <w:trHeight w:val="862"/>
        </w:trPr>
        <w:tc>
          <w:tcPr>
            <w:tcW w:w="3969" w:type="dxa"/>
          </w:tcPr>
          <w:p w14:paraId="26DE97DD" w14:textId="77777777" w:rsidR="00AD54F7" w:rsidRPr="00DE219A" w:rsidRDefault="00AD54F7" w:rsidP="00CC493A">
            <w:pPr>
              <w:widowControl w:val="0"/>
              <w:rPr>
                <w:rFonts w:ascii="Tahoma" w:hAnsi="Tahoma" w:cs="Tahoma"/>
                <w:sz w:val="22"/>
                <w:szCs w:val="22"/>
              </w:rPr>
            </w:pPr>
            <w:permStart w:id="813444833" w:edGrp="everyone" w:colFirst="0" w:colLast="0"/>
            <w:permStart w:id="726350088" w:edGrp="everyone" w:colFirst="1" w:colLast="1"/>
            <w:permStart w:id="874389099" w:edGrp="everyone" w:colFirst="2" w:colLast="2"/>
            <w:permStart w:id="788471647" w:edGrp="everyone" w:colFirst="3" w:colLast="3"/>
            <w:permEnd w:id="495941303"/>
            <w:permEnd w:id="303049320"/>
            <w:r w:rsidRPr="00DE219A">
              <w:rPr>
                <w:rFonts w:ascii="Tahoma" w:hAnsi="Tahoma" w:cs="Tahoma"/>
                <w:sz w:val="22"/>
                <w:szCs w:val="22"/>
              </w:rPr>
              <w:t>______________________________</w:t>
            </w:r>
          </w:p>
          <w:p w14:paraId="4474B78D" w14:textId="77777777" w:rsidR="00AD54F7" w:rsidRPr="00DE219A" w:rsidRDefault="00AD54F7" w:rsidP="00CC493A">
            <w:pPr>
              <w:widowControl w:val="0"/>
              <w:rPr>
                <w:rFonts w:ascii="Tahoma" w:hAnsi="Tahoma" w:cs="Tahoma"/>
                <w:sz w:val="22"/>
                <w:szCs w:val="22"/>
              </w:rPr>
            </w:pPr>
            <w:bookmarkStart w:id="14" w:name="permission-for-group%3A310714910%3Aevery"/>
            <w:bookmarkEnd w:id="14"/>
            <w:r w:rsidRPr="00DE219A">
              <w:rPr>
                <w:rFonts w:ascii="Tahoma" w:hAnsi="Tahoma" w:cs="Tahoma"/>
                <w:bCs/>
                <w:sz w:val="22"/>
                <w:szCs w:val="22"/>
              </w:rPr>
              <w:t>(atsakingo asmens pareigų pavadinimas)</w:t>
            </w:r>
          </w:p>
          <w:p w14:paraId="4CB273E3"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133" w:type="dxa"/>
            <w:vAlign w:val="bottom"/>
          </w:tcPr>
          <w:p w14:paraId="7514B93B" w14:textId="77777777" w:rsidR="00AD54F7" w:rsidRPr="00DE219A" w:rsidRDefault="00AD54F7" w:rsidP="00CC493A">
            <w:pPr>
              <w:widowControl w:val="0"/>
              <w:rPr>
                <w:rFonts w:ascii="Tahoma" w:hAnsi="Tahoma" w:cs="Tahoma"/>
                <w:sz w:val="22"/>
                <w:szCs w:val="22"/>
              </w:rPr>
            </w:pPr>
            <w:bookmarkStart w:id="15" w:name="permission-for-group%3A599210034%3Aevery"/>
            <w:bookmarkEnd w:id="15"/>
            <w:r w:rsidRPr="00DE219A">
              <w:rPr>
                <w:rFonts w:ascii="Tahoma" w:hAnsi="Tahoma" w:cs="Tahoma"/>
                <w:sz w:val="22"/>
                <w:szCs w:val="22"/>
              </w:rPr>
              <w:t>A.V.</w:t>
            </w:r>
          </w:p>
        </w:tc>
        <w:tc>
          <w:tcPr>
            <w:tcW w:w="3687" w:type="dxa"/>
          </w:tcPr>
          <w:p w14:paraId="3713109C" w14:textId="77777777" w:rsidR="00AD54F7" w:rsidRPr="00DE219A" w:rsidRDefault="00AD54F7" w:rsidP="00CC493A">
            <w:pPr>
              <w:widowControl w:val="0"/>
              <w:rPr>
                <w:rFonts w:ascii="Tahoma" w:hAnsi="Tahoma" w:cs="Tahoma"/>
                <w:sz w:val="22"/>
                <w:szCs w:val="22"/>
              </w:rPr>
            </w:pPr>
            <w:r w:rsidRPr="00DE219A">
              <w:rPr>
                <w:rFonts w:ascii="Tahoma" w:hAnsi="Tahoma" w:cs="Tahoma"/>
                <w:sz w:val="22"/>
                <w:szCs w:val="22"/>
              </w:rPr>
              <w:t>____________________________</w:t>
            </w:r>
          </w:p>
          <w:p w14:paraId="7170F408" w14:textId="77777777" w:rsidR="00AD54F7" w:rsidRPr="00DE219A" w:rsidRDefault="00AD54F7" w:rsidP="00CC493A">
            <w:pPr>
              <w:widowControl w:val="0"/>
              <w:rPr>
                <w:rFonts w:ascii="Tahoma" w:hAnsi="Tahoma" w:cs="Tahoma"/>
                <w:sz w:val="22"/>
                <w:szCs w:val="22"/>
              </w:rPr>
            </w:pPr>
            <w:bookmarkStart w:id="16" w:name="permission-for-group%3A2120436056%3Aever"/>
            <w:bookmarkEnd w:id="16"/>
            <w:r w:rsidRPr="00DE219A">
              <w:rPr>
                <w:rFonts w:ascii="Tahoma" w:hAnsi="Tahoma" w:cs="Tahoma"/>
                <w:bCs/>
                <w:sz w:val="22"/>
                <w:szCs w:val="22"/>
              </w:rPr>
              <w:t xml:space="preserve">(atsakingo asmens pareigų pavadinimas) </w:t>
            </w:r>
          </w:p>
          <w:p w14:paraId="154EBC10"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099" w:type="dxa"/>
            <w:vAlign w:val="bottom"/>
          </w:tcPr>
          <w:p w14:paraId="08916DAF" w14:textId="77777777" w:rsidR="00AD54F7" w:rsidRPr="00DE219A" w:rsidRDefault="00AD54F7" w:rsidP="00CC493A">
            <w:pPr>
              <w:widowControl w:val="0"/>
              <w:rPr>
                <w:rFonts w:ascii="Tahoma" w:hAnsi="Tahoma" w:cs="Tahoma"/>
                <w:sz w:val="22"/>
                <w:szCs w:val="22"/>
              </w:rPr>
            </w:pPr>
            <w:bookmarkStart w:id="17" w:name="permission-for-group%3A1814260395%3Aever"/>
            <w:bookmarkEnd w:id="17"/>
            <w:r w:rsidRPr="00DE219A">
              <w:rPr>
                <w:rFonts w:ascii="Tahoma" w:hAnsi="Tahoma" w:cs="Tahoma"/>
                <w:sz w:val="22"/>
                <w:szCs w:val="22"/>
              </w:rPr>
              <w:t>A.V.</w:t>
            </w:r>
          </w:p>
        </w:tc>
      </w:tr>
      <w:permEnd w:id="813444833"/>
      <w:permEnd w:id="726350088"/>
      <w:permEnd w:id="874389099"/>
      <w:permEnd w:id="788471647"/>
    </w:tbl>
    <w:p w14:paraId="2AC909BB" w14:textId="77777777" w:rsidR="00AD54F7" w:rsidRPr="00DE219A" w:rsidRDefault="00AD54F7" w:rsidP="00AD54F7">
      <w:pPr>
        <w:rPr>
          <w:rFonts w:ascii="Tahoma" w:hAnsi="Tahoma" w:cs="Tahoma"/>
          <w:sz w:val="22"/>
          <w:szCs w:val="22"/>
        </w:rPr>
      </w:pPr>
    </w:p>
    <w:p w14:paraId="7D871CC0" w14:textId="77777777" w:rsidR="00AD54F7" w:rsidRPr="00DE219A" w:rsidRDefault="00AD54F7" w:rsidP="00AD54F7">
      <w:pPr>
        <w:rPr>
          <w:rFonts w:ascii="Tahoma" w:hAnsi="Tahoma" w:cs="Tahoma"/>
          <w:sz w:val="22"/>
          <w:szCs w:val="22"/>
        </w:rPr>
      </w:pPr>
    </w:p>
    <w:bookmarkEnd w:id="0"/>
    <w:p w14:paraId="0F6B3417" w14:textId="77777777" w:rsidR="005A5832" w:rsidRPr="00DE219A" w:rsidRDefault="005A5832">
      <w:pPr>
        <w:jc w:val="center"/>
        <w:rPr>
          <w:rFonts w:ascii="Tahoma" w:hAnsi="Tahoma" w:cs="Tahoma"/>
          <w:sz w:val="22"/>
          <w:szCs w:val="22"/>
        </w:rPr>
      </w:pPr>
    </w:p>
    <w:sectPr w:rsidR="005A5832" w:rsidRPr="00DE219A" w:rsidSect="001B32C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749E0" w14:textId="77777777" w:rsidR="007E73C7" w:rsidRDefault="007E73C7">
      <w:pPr>
        <w:rPr>
          <w:kern w:val="2"/>
          <w:sz w:val="22"/>
          <w:szCs w:val="22"/>
          <w:lang w:val="en-US"/>
        </w:rPr>
      </w:pPr>
      <w:r>
        <w:rPr>
          <w:kern w:val="2"/>
          <w:sz w:val="22"/>
          <w:szCs w:val="22"/>
          <w:lang w:val="en-US"/>
        </w:rPr>
        <w:separator/>
      </w:r>
    </w:p>
  </w:endnote>
  <w:endnote w:type="continuationSeparator" w:id="0">
    <w:p w14:paraId="0C6E7170" w14:textId="77777777" w:rsidR="007E73C7" w:rsidRDefault="007E73C7">
      <w:pPr>
        <w:rPr>
          <w:kern w:val="2"/>
          <w:sz w:val="22"/>
          <w:szCs w:val="22"/>
          <w:lang w:val="en-US"/>
        </w:rPr>
      </w:pPr>
      <w:r>
        <w:rPr>
          <w:kern w:val="2"/>
          <w:sz w:val="22"/>
          <w:szCs w:val="22"/>
          <w:lang w:val="en-US"/>
        </w:rPr>
        <w:continuationSeparator/>
      </w:r>
    </w:p>
  </w:endnote>
  <w:endnote w:type="continuationNotice" w:id="1">
    <w:p w14:paraId="714C16CE" w14:textId="77777777" w:rsidR="007E73C7" w:rsidRDefault="007E73C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F9485" w14:textId="77777777" w:rsidR="003B3511" w:rsidRDefault="003B351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99269" w14:textId="77777777" w:rsidR="003B3511" w:rsidRDefault="003B351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32B3" w14:textId="77777777" w:rsidR="003B3511" w:rsidRDefault="003B351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D60CB" w14:textId="77777777" w:rsidR="007E73C7" w:rsidRDefault="007E73C7">
      <w:pPr>
        <w:rPr>
          <w:kern w:val="2"/>
          <w:sz w:val="22"/>
          <w:szCs w:val="22"/>
          <w:lang w:val="en-US"/>
        </w:rPr>
      </w:pPr>
      <w:r>
        <w:rPr>
          <w:kern w:val="2"/>
          <w:sz w:val="22"/>
          <w:szCs w:val="22"/>
          <w:lang w:val="en-US"/>
        </w:rPr>
        <w:separator/>
      </w:r>
    </w:p>
  </w:footnote>
  <w:footnote w:type="continuationSeparator" w:id="0">
    <w:p w14:paraId="1D5A1883" w14:textId="77777777" w:rsidR="007E73C7" w:rsidRDefault="007E73C7">
      <w:pPr>
        <w:rPr>
          <w:kern w:val="2"/>
          <w:sz w:val="22"/>
          <w:szCs w:val="22"/>
          <w:lang w:val="en-US"/>
        </w:rPr>
      </w:pPr>
      <w:r>
        <w:rPr>
          <w:kern w:val="2"/>
          <w:sz w:val="22"/>
          <w:szCs w:val="22"/>
          <w:lang w:val="en-US"/>
        </w:rPr>
        <w:continuationSeparator/>
      </w:r>
    </w:p>
  </w:footnote>
  <w:footnote w:type="continuationNotice" w:id="1">
    <w:p w14:paraId="3DB26AE1" w14:textId="77777777" w:rsidR="007E73C7" w:rsidRDefault="007E73C7">
      <w:pPr>
        <w:rPr>
          <w:kern w:val="2"/>
          <w:sz w:val="22"/>
          <w:szCs w:val="22"/>
          <w:lang w:val="en-US"/>
        </w:rPr>
      </w:pPr>
    </w:p>
  </w:footnote>
  <w:footnote w:id="2">
    <w:p w14:paraId="3A517EF9" w14:textId="77777777" w:rsidR="00BB3C46" w:rsidRPr="00AA2395" w:rsidRDefault="00BB3C46" w:rsidP="008655BE">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D5953" w14:textId="77777777" w:rsidR="003B3511" w:rsidRDefault="003B3511">
    <w:pPr>
      <w:tabs>
        <w:tab w:val="center" w:pos="4680"/>
        <w:tab w:val="right" w:pos="9360"/>
      </w:tabs>
      <w:spacing w:after="160" w:line="259" w:lineRule="auto"/>
      <w:rPr>
        <w:kern w:val="2"/>
        <w:sz w:val="22"/>
        <w:szCs w:val="22"/>
        <w:lang w:val="en-US"/>
      </w:rPr>
    </w:pPr>
  </w:p>
  <w:p w14:paraId="1358CDC0" w14:textId="77777777" w:rsidR="003B3511" w:rsidRDefault="003B35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1E3F2" w14:textId="10F4E5C2" w:rsidR="003B3511" w:rsidRPr="00A10867" w:rsidRDefault="003B3511" w:rsidP="00A10867">
    <w:pPr>
      <w:tabs>
        <w:tab w:val="center" w:pos="4819"/>
        <w:tab w:val="right" w:pos="9638"/>
      </w:tabs>
      <w:jc w:val="center"/>
    </w:pPr>
    <w:r>
      <w:fldChar w:fldCharType="begin"/>
    </w:r>
    <w:r>
      <w:instrText>PAGE   \* MERGEFORMAT</w:instrText>
    </w:r>
    <w:r>
      <w:fldChar w:fldCharType="separate"/>
    </w:r>
    <w:r w:rsidR="00CB1B1F">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14AD4" w14:textId="77777777" w:rsidR="003B3511" w:rsidRDefault="003B351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00DE"/>
    <w:multiLevelType w:val="hybridMultilevel"/>
    <w:tmpl w:val="328A1E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A465E4B"/>
    <w:multiLevelType w:val="multilevel"/>
    <w:tmpl w:val="627ED5D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3345925"/>
    <w:multiLevelType w:val="hybridMultilevel"/>
    <w:tmpl w:val="2A66E5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D24110F"/>
    <w:multiLevelType w:val="hybridMultilevel"/>
    <w:tmpl w:val="1CB83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C62E27"/>
    <w:multiLevelType w:val="hybridMultilevel"/>
    <w:tmpl w:val="7E52913C"/>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5" w15:restartNumberingAfterBreak="0">
    <w:nsid w:val="53EE087C"/>
    <w:multiLevelType w:val="hybridMultilevel"/>
    <w:tmpl w:val="7BA27D86"/>
    <w:lvl w:ilvl="0" w:tplc="0F3CB55A">
      <w:start w:val="1"/>
      <w:numFmt w:val="decimal"/>
      <w:lvlText w:val="%1)"/>
      <w:lvlJc w:val="left"/>
      <w:pPr>
        <w:ind w:left="1020" w:hanging="360"/>
      </w:pPr>
    </w:lvl>
    <w:lvl w:ilvl="1" w:tplc="CCE617AE">
      <w:start w:val="1"/>
      <w:numFmt w:val="decimal"/>
      <w:lvlText w:val="%2)"/>
      <w:lvlJc w:val="left"/>
      <w:pPr>
        <w:ind w:left="1020" w:hanging="360"/>
      </w:pPr>
    </w:lvl>
    <w:lvl w:ilvl="2" w:tplc="F17CD3C6">
      <w:start w:val="1"/>
      <w:numFmt w:val="decimal"/>
      <w:lvlText w:val="%3)"/>
      <w:lvlJc w:val="left"/>
      <w:pPr>
        <w:ind w:left="1020" w:hanging="360"/>
      </w:pPr>
    </w:lvl>
    <w:lvl w:ilvl="3" w:tplc="EEAE1994">
      <w:start w:val="1"/>
      <w:numFmt w:val="decimal"/>
      <w:lvlText w:val="%4)"/>
      <w:lvlJc w:val="left"/>
      <w:pPr>
        <w:ind w:left="1020" w:hanging="360"/>
      </w:pPr>
    </w:lvl>
    <w:lvl w:ilvl="4" w:tplc="84ECECE4">
      <w:start w:val="1"/>
      <w:numFmt w:val="decimal"/>
      <w:lvlText w:val="%5)"/>
      <w:lvlJc w:val="left"/>
      <w:pPr>
        <w:ind w:left="1020" w:hanging="360"/>
      </w:pPr>
    </w:lvl>
    <w:lvl w:ilvl="5" w:tplc="73863B3E">
      <w:start w:val="1"/>
      <w:numFmt w:val="decimal"/>
      <w:lvlText w:val="%6)"/>
      <w:lvlJc w:val="left"/>
      <w:pPr>
        <w:ind w:left="1020" w:hanging="360"/>
      </w:pPr>
    </w:lvl>
    <w:lvl w:ilvl="6" w:tplc="15DCDA30">
      <w:start w:val="1"/>
      <w:numFmt w:val="decimal"/>
      <w:lvlText w:val="%7)"/>
      <w:lvlJc w:val="left"/>
      <w:pPr>
        <w:ind w:left="1020" w:hanging="360"/>
      </w:pPr>
    </w:lvl>
    <w:lvl w:ilvl="7" w:tplc="F6CA2B66">
      <w:start w:val="1"/>
      <w:numFmt w:val="decimal"/>
      <w:lvlText w:val="%8)"/>
      <w:lvlJc w:val="left"/>
      <w:pPr>
        <w:ind w:left="1020" w:hanging="360"/>
      </w:pPr>
    </w:lvl>
    <w:lvl w:ilvl="8" w:tplc="6466F75E">
      <w:start w:val="1"/>
      <w:numFmt w:val="decimal"/>
      <w:lvlText w:val="%9)"/>
      <w:lvlJc w:val="left"/>
      <w:pPr>
        <w:ind w:left="1020" w:hanging="360"/>
      </w:pPr>
    </w:lvl>
  </w:abstractNum>
  <w:abstractNum w:abstractNumId="6" w15:restartNumberingAfterBreak="0">
    <w:nsid w:val="5BB91012"/>
    <w:multiLevelType w:val="hybridMultilevel"/>
    <w:tmpl w:val="91422B70"/>
    <w:lvl w:ilvl="0" w:tplc="AE30F28A">
      <w:start w:val="1"/>
      <w:numFmt w:val="decimal"/>
      <w:lvlText w:val="%1)"/>
      <w:lvlJc w:val="left"/>
      <w:pPr>
        <w:ind w:left="720" w:hanging="360"/>
      </w:pPr>
    </w:lvl>
    <w:lvl w:ilvl="1" w:tplc="3E5A8666">
      <w:start w:val="1"/>
      <w:numFmt w:val="decimal"/>
      <w:lvlText w:val="%2)"/>
      <w:lvlJc w:val="left"/>
      <w:pPr>
        <w:ind w:left="720" w:hanging="360"/>
      </w:pPr>
    </w:lvl>
    <w:lvl w:ilvl="2" w:tplc="9EF23F44">
      <w:start w:val="1"/>
      <w:numFmt w:val="decimal"/>
      <w:lvlText w:val="%3)"/>
      <w:lvlJc w:val="left"/>
      <w:pPr>
        <w:ind w:left="720" w:hanging="360"/>
      </w:pPr>
    </w:lvl>
    <w:lvl w:ilvl="3" w:tplc="6E1EE18A">
      <w:start w:val="1"/>
      <w:numFmt w:val="decimal"/>
      <w:lvlText w:val="%4)"/>
      <w:lvlJc w:val="left"/>
      <w:pPr>
        <w:ind w:left="720" w:hanging="360"/>
      </w:pPr>
    </w:lvl>
    <w:lvl w:ilvl="4" w:tplc="2DFC679C">
      <w:start w:val="1"/>
      <w:numFmt w:val="decimal"/>
      <w:lvlText w:val="%5)"/>
      <w:lvlJc w:val="left"/>
      <w:pPr>
        <w:ind w:left="720" w:hanging="360"/>
      </w:pPr>
    </w:lvl>
    <w:lvl w:ilvl="5" w:tplc="6088CEA2">
      <w:start w:val="1"/>
      <w:numFmt w:val="decimal"/>
      <w:lvlText w:val="%6)"/>
      <w:lvlJc w:val="left"/>
      <w:pPr>
        <w:ind w:left="720" w:hanging="360"/>
      </w:pPr>
    </w:lvl>
    <w:lvl w:ilvl="6" w:tplc="AD8698D0">
      <w:start w:val="1"/>
      <w:numFmt w:val="decimal"/>
      <w:lvlText w:val="%7)"/>
      <w:lvlJc w:val="left"/>
      <w:pPr>
        <w:ind w:left="720" w:hanging="360"/>
      </w:pPr>
    </w:lvl>
    <w:lvl w:ilvl="7" w:tplc="04687D64">
      <w:start w:val="1"/>
      <w:numFmt w:val="decimal"/>
      <w:lvlText w:val="%8)"/>
      <w:lvlJc w:val="left"/>
      <w:pPr>
        <w:ind w:left="720" w:hanging="360"/>
      </w:pPr>
    </w:lvl>
    <w:lvl w:ilvl="8" w:tplc="C7EEA65A">
      <w:start w:val="1"/>
      <w:numFmt w:val="decimal"/>
      <w:lvlText w:val="%9)"/>
      <w:lvlJc w:val="left"/>
      <w:pPr>
        <w:ind w:left="720" w:hanging="360"/>
      </w:pPr>
    </w:lvl>
  </w:abstractNum>
  <w:abstractNum w:abstractNumId="7"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2112116584">
    <w:abstractNumId w:val="0"/>
  </w:num>
  <w:num w:numId="2" w16cid:durableId="1546328076">
    <w:abstractNumId w:val="3"/>
  </w:num>
  <w:num w:numId="3" w16cid:durableId="1076824547">
    <w:abstractNumId w:val="7"/>
  </w:num>
  <w:num w:numId="4" w16cid:durableId="1784417778">
    <w:abstractNumId w:val="2"/>
  </w:num>
  <w:num w:numId="5" w16cid:durableId="985745790">
    <w:abstractNumId w:val="8"/>
  </w:num>
  <w:num w:numId="6" w16cid:durableId="775297795">
    <w:abstractNumId w:val="5"/>
  </w:num>
  <w:num w:numId="7" w16cid:durableId="1065180818">
    <w:abstractNumId w:val="6"/>
  </w:num>
  <w:num w:numId="8" w16cid:durableId="940602218">
    <w:abstractNumId w:val="1"/>
  </w:num>
  <w:num w:numId="9" w16cid:durableId="92106119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das Gudavičius">
    <w15:presenceInfo w15:providerId="AD" w15:userId="S::Aidas.Gudavicius@registrucentras.lt::efec8209-515e-47f8-8cf6-700e49ef6f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comments" w:enforcement="1" w:cryptProviderType="rsaAES" w:cryptAlgorithmClass="hash" w:cryptAlgorithmType="typeAny" w:cryptAlgorithmSid="14" w:cryptSpinCount="100000" w:hash="L4SMYVxyGFMPQ4mv+JLIdk39K8qP1Ehi+okggM9OYQzdOEi8BZErOcGtA1pbHwpEie5CmRdnPyzWJ9hSsIDbzw==" w:salt="wv0Ctg7SVbBbwOp2LH8z9A=="/>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999"/>
    <w:rsid w:val="00003562"/>
    <w:rsid w:val="000072B8"/>
    <w:rsid w:val="00017D67"/>
    <w:rsid w:val="000256D4"/>
    <w:rsid w:val="00045403"/>
    <w:rsid w:val="00052690"/>
    <w:rsid w:val="0007511A"/>
    <w:rsid w:val="00081A31"/>
    <w:rsid w:val="00085823"/>
    <w:rsid w:val="00095527"/>
    <w:rsid w:val="000A6B4D"/>
    <w:rsid w:val="000B0954"/>
    <w:rsid w:val="000B5207"/>
    <w:rsid w:val="000B5C28"/>
    <w:rsid w:val="000D21D8"/>
    <w:rsid w:val="000D734B"/>
    <w:rsid w:val="000D78C2"/>
    <w:rsid w:val="000E0C99"/>
    <w:rsid w:val="000F19A5"/>
    <w:rsid w:val="000F4398"/>
    <w:rsid w:val="000F5757"/>
    <w:rsid w:val="000F6A5C"/>
    <w:rsid w:val="001218B4"/>
    <w:rsid w:val="001243B5"/>
    <w:rsid w:val="0013494E"/>
    <w:rsid w:val="00135C10"/>
    <w:rsid w:val="0013616A"/>
    <w:rsid w:val="00166C1D"/>
    <w:rsid w:val="00167F02"/>
    <w:rsid w:val="00177517"/>
    <w:rsid w:val="00184DE0"/>
    <w:rsid w:val="00186708"/>
    <w:rsid w:val="00195AF0"/>
    <w:rsid w:val="00197B0A"/>
    <w:rsid w:val="001A78B7"/>
    <w:rsid w:val="001B182E"/>
    <w:rsid w:val="001B32C3"/>
    <w:rsid w:val="001B64AF"/>
    <w:rsid w:val="001D1F1D"/>
    <w:rsid w:val="001D34BF"/>
    <w:rsid w:val="001D5B3E"/>
    <w:rsid w:val="001E2F37"/>
    <w:rsid w:val="0020331C"/>
    <w:rsid w:val="00210C6F"/>
    <w:rsid w:val="002241D1"/>
    <w:rsid w:val="00230104"/>
    <w:rsid w:val="00234775"/>
    <w:rsid w:val="0024005B"/>
    <w:rsid w:val="0025756C"/>
    <w:rsid w:val="00262076"/>
    <w:rsid w:val="00266654"/>
    <w:rsid w:val="00272FB5"/>
    <w:rsid w:val="0028035A"/>
    <w:rsid w:val="002977D4"/>
    <w:rsid w:val="002A1F4C"/>
    <w:rsid w:val="002A29BF"/>
    <w:rsid w:val="002A30E1"/>
    <w:rsid w:val="002B26CD"/>
    <w:rsid w:val="002C1EC2"/>
    <w:rsid w:val="002C30D3"/>
    <w:rsid w:val="002D1BF9"/>
    <w:rsid w:val="002D2D13"/>
    <w:rsid w:val="002D5E8B"/>
    <w:rsid w:val="002D62CE"/>
    <w:rsid w:val="00300387"/>
    <w:rsid w:val="00303247"/>
    <w:rsid w:val="00331AAF"/>
    <w:rsid w:val="003428C6"/>
    <w:rsid w:val="00361A07"/>
    <w:rsid w:val="00364D0F"/>
    <w:rsid w:val="0038436D"/>
    <w:rsid w:val="003849D2"/>
    <w:rsid w:val="003951E0"/>
    <w:rsid w:val="003951ED"/>
    <w:rsid w:val="003A627E"/>
    <w:rsid w:val="003B3511"/>
    <w:rsid w:val="003C3966"/>
    <w:rsid w:val="003E133D"/>
    <w:rsid w:val="003E22CA"/>
    <w:rsid w:val="003E2A69"/>
    <w:rsid w:val="003F62D5"/>
    <w:rsid w:val="00402C76"/>
    <w:rsid w:val="0041444E"/>
    <w:rsid w:val="00424853"/>
    <w:rsid w:val="00443F96"/>
    <w:rsid w:val="00463DF7"/>
    <w:rsid w:val="004707A7"/>
    <w:rsid w:val="00470B0D"/>
    <w:rsid w:val="00472912"/>
    <w:rsid w:val="00476188"/>
    <w:rsid w:val="00483BE0"/>
    <w:rsid w:val="00485D1D"/>
    <w:rsid w:val="004A3C2D"/>
    <w:rsid w:val="004B08F7"/>
    <w:rsid w:val="004B144A"/>
    <w:rsid w:val="004B66D4"/>
    <w:rsid w:val="004C5B9A"/>
    <w:rsid w:val="004D50F3"/>
    <w:rsid w:val="004E56DE"/>
    <w:rsid w:val="004F51A5"/>
    <w:rsid w:val="005041C1"/>
    <w:rsid w:val="005075CF"/>
    <w:rsid w:val="00510478"/>
    <w:rsid w:val="005124AC"/>
    <w:rsid w:val="00515CFC"/>
    <w:rsid w:val="00524684"/>
    <w:rsid w:val="00524B67"/>
    <w:rsid w:val="005253E1"/>
    <w:rsid w:val="005302DB"/>
    <w:rsid w:val="00543CAC"/>
    <w:rsid w:val="0054410D"/>
    <w:rsid w:val="00546A6B"/>
    <w:rsid w:val="00551E92"/>
    <w:rsid w:val="00590322"/>
    <w:rsid w:val="00592CAC"/>
    <w:rsid w:val="00594DC6"/>
    <w:rsid w:val="005A36B7"/>
    <w:rsid w:val="005A5832"/>
    <w:rsid w:val="005B1D7B"/>
    <w:rsid w:val="005B1D91"/>
    <w:rsid w:val="005B4043"/>
    <w:rsid w:val="005B6038"/>
    <w:rsid w:val="005C2569"/>
    <w:rsid w:val="005C3C91"/>
    <w:rsid w:val="005E25F8"/>
    <w:rsid w:val="005F5B23"/>
    <w:rsid w:val="0062245E"/>
    <w:rsid w:val="00622D1D"/>
    <w:rsid w:val="00625CEC"/>
    <w:rsid w:val="00627E66"/>
    <w:rsid w:val="0063620B"/>
    <w:rsid w:val="00636CE8"/>
    <w:rsid w:val="006463BB"/>
    <w:rsid w:val="0065260C"/>
    <w:rsid w:val="00657C2A"/>
    <w:rsid w:val="00661A7A"/>
    <w:rsid w:val="00664A60"/>
    <w:rsid w:val="00665B81"/>
    <w:rsid w:val="00665F5A"/>
    <w:rsid w:val="006728F6"/>
    <w:rsid w:val="00676D1A"/>
    <w:rsid w:val="0069417A"/>
    <w:rsid w:val="00697CE1"/>
    <w:rsid w:val="006A51E9"/>
    <w:rsid w:val="006B0160"/>
    <w:rsid w:val="006B03F7"/>
    <w:rsid w:val="006B1625"/>
    <w:rsid w:val="006B233D"/>
    <w:rsid w:val="006C5430"/>
    <w:rsid w:val="006E35B2"/>
    <w:rsid w:val="006F438F"/>
    <w:rsid w:val="00706C5E"/>
    <w:rsid w:val="007146C9"/>
    <w:rsid w:val="0071588C"/>
    <w:rsid w:val="00715FBF"/>
    <w:rsid w:val="00720105"/>
    <w:rsid w:val="00721FC1"/>
    <w:rsid w:val="00732223"/>
    <w:rsid w:val="0073301E"/>
    <w:rsid w:val="007513D0"/>
    <w:rsid w:val="007608C8"/>
    <w:rsid w:val="0076651A"/>
    <w:rsid w:val="0077405C"/>
    <w:rsid w:val="00780377"/>
    <w:rsid w:val="007B2F4B"/>
    <w:rsid w:val="007B45F0"/>
    <w:rsid w:val="007B4E50"/>
    <w:rsid w:val="007C5FE6"/>
    <w:rsid w:val="007D047D"/>
    <w:rsid w:val="007D2503"/>
    <w:rsid w:val="007D427E"/>
    <w:rsid w:val="007D4AEB"/>
    <w:rsid w:val="007D7B52"/>
    <w:rsid w:val="007E2450"/>
    <w:rsid w:val="007E73C7"/>
    <w:rsid w:val="007F15F9"/>
    <w:rsid w:val="008058A0"/>
    <w:rsid w:val="00833BE9"/>
    <w:rsid w:val="00840813"/>
    <w:rsid w:val="00844EB0"/>
    <w:rsid w:val="008655BE"/>
    <w:rsid w:val="00872F21"/>
    <w:rsid w:val="00875BE4"/>
    <w:rsid w:val="008839DE"/>
    <w:rsid w:val="008969E9"/>
    <w:rsid w:val="008A05F9"/>
    <w:rsid w:val="008B6A81"/>
    <w:rsid w:val="008B77DD"/>
    <w:rsid w:val="008D73D6"/>
    <w:rsid w:val="008E11DF"/>
    <w:rsid w:val="008F3DDB"/>
    <w:rsid w:val="008F3E39"/>
    <w:rsid w:val="00903FCC"/>
    <w:rsid w:val="00911AC3"/>
    <w:rsid w:val="00932921"/>
    <w:rsid w:val="00941439"/>
    <w:rsid w:val="00941E95"/>
    <w:rsid w:val="00943CC9"/>
    <w:rsid w:val="00944441"/>
    <w:rsid w:val="00952305"/>
    <w:rsid w:val="009562C2"/>
    <w:rsid w:val="00965B0E"/>
    <w:rsid w:val="00970292"/>
    <w:rsid w:val="00971392"/>
    <w:rsid w:val="009776A1"/>
    <w:rsid w:val="0098333C"/>
    <w:rsid w:val="00983AD0"/>
    <w:rsid w:val="009A5B48"/>
    <w:rsid w:val="009A6E57"/>
    <w:rsid w:val="009B2CCB"/>
    <w:rsid w:val="009C4DDC"/>
    <w:rsid w:val="009D08C1"/>
    <w:rsid w:val="009D77B9"/>
    <w:rsid w:val="009F3421"/>
    <w:rsid w:val="00A10867"/>
    <w:rsid w:val="00A1331C"/>
    <w:rsid w:val="00A1549F"/>
    <w:rsid w:val="00A17542"/>
    <w:rsid w:val="00A21C33"/>
    <w:rsid w:val="00A3599B"/>
    <w:rsid w:val="00A35D75"/>
    <w:rsid w:val="00A57ABE"/>
    <w:rsid w:val="00A57B2D"/>
    <w:rsid w:val="00A63185"/>
    <w:rsid w:val="00A66C38"/>
    <w:rsid w:val="00A7643A"/>
    <w:rsid w:val="00A8554A"/>
    <w:rsid w:val="00A87ADA"/>
    <w:rsid w:val="00A92207"/>
    <w:rsid w:val="00AA3938"/>
    <w:rsid w:val="00AB2414"/>
    <w:rsid w:val="00AB2557"/>
    <w:rsid w:val="00AB32A3"/>
    <w:rsid w:val="00AD54F7"/>
    <w:rsid w:val="00AE4683"/>
    <w:rsid w:val="00AF1FAF"/>
    <w:rsid w:val="00AF4938"/>
    <w:rsid w:val="00B00C4D"/>
    <w:rsid w:val="00B01019"/>
    <w:rsid w:val="00B04FE1"/>
    <w:rsid w:val="00B07446"/>
    <w:rsid w:val="00B12362"/>
    <w:rsid w:val="00B329B8"/>
    <w:rsid w:val="00B53B28"/>
    <w:rsid w:val="00B541B5"/>
    <w:rsid w:val="00B57D66"/>
    <w:rsid w:val="00B64C1F"/>
    <w:rsid w:val="00B669B5"/>
    <w:rsid w:val="00B741D4"/>
    <w:rsid w:val="00B75EAA"/>
    <w:rsid w:val="00B93B44"/>
    <w:rsid w:val="00BA326D"/>
    <w:rsid w:val="00BA555B"/>
    <w:rsid w:val="00BB0DF7"/>
    <w:rsid w:val="00BB3C46"/>
    <w:rsid w:val="00BB4E5A"/>
    <w:rsid w:val="00BD12BC"/>
    <w:rsid w:val="00BD1BE5"/>
    <w:rsid w:val="00BD430D"/>
    <w:rsid w:val="00BE1F3C"/>
    <w:rsid w:val="00BE3E7B"/>
    <w:rsid w:val="00C0056C"/>
    <w:rsid w:val="00C0279A"/>
    <w:rsid w:val="00C04668"/>
    <w:rsid w:val="00C2513D"/>
    <w:rsid w:val="00C32510"/>
    <w:rsid w:val="00C326E7"/>
    <w:rsid w:val="00C46A57"/>
    <w:rsid w:val="00C54E29"/>
    <w:rsid w:val="00C70D02"/>
    <w:rsid w:val="00C70E96"/>
    <w:rsid w:val="00C80407"/>
    <w:rsid w:val="00C80C43"/>
    <w:rsid w:val="00C848E5"/>
    <w:rsid w:val="00C86D3A"/>
    <w:rsid w:val="00C86FE7"/>
    <w:rsid w:val="00C90BA5"/>
    <w:rsid w:val="00C97D3E"/>
    <w:rsid w:val="00CA4BAD"/>
    <w:rsid w:val="00CB1B1F"/>
    <w:rsid w:val="00CB3C13"/>
    <w:rsid w:val="00CC1CAD"/>
    <w:rsid w:val="00CC2427"/>
    <w:rsid w:val="00CC493A"/>
    <w:rsid w:val="00CE6DD5"/>
    <w:rsid w:val="00CF051A"/>
    <w:rsid w:val="00CF1D3E"/>
    <w:rsid w:val="00D246A5"/>
    <w:rsid w:val="00D32BE6"/>
    <w:rsid w:val="00D46539"/>
    <w:rsid w:val="00D6057F"/>
    <w:rsid w:val="00D731ED"/>
    <w:rsid w:val="00D8519E"/>
    <w:rsid w:val="00D969CB"/>
    <w:rsid w:val="00D979E8"/>
    <w:rsid w:val="00DC7B0F"/>
    <w:rsid w:val="00DD3523"/>
    <w:rsid w:val="00DE219A"/>
    <w:rsid w:val="00DE44B7"/>
    <w:rsid w:val="00DF5114"/>
    <w:rsid w:val="00DF5739"/>
    <w:rsid w:val="00E0055D"/>
    <w:rsid w:val="00E02D09"/>
    <w:rsid w:val="00E03D6D"/>
    <w:rsid w:val="00E054C2"/>
    <w:rsid w:val="00E14E3B"/>
    <w:rsid w:val="00E23CB7"/>
    <w:rsid w:val="00E265AA"/>
    <w:rsid w:val="00E2677E"/>
    <w:rsid w:val="00E43CB8"/>
    <w:rsid w:val="00E65C37"/>
    <w:rsid w:val="00E80330"/>
    <w:rsid w:val="00E85B74"/>
    <w:rsid w:val="00EA683A"/>
    <w:rsid w:val="00EB0DD0"/>
    <w:rsid w:val="00EB4FD9"/>
    <w:rsid w:val="00ED5414"/>
    <w:rsid w:val="00EF122D"/>
    <w:rsid w:val="00EF5FBD"/>
    <w:rsid w:val="00EF6499"/>
    <w:rsid w:val="00EF77B1"/>
    <w:rsid w:val="00F00644"/>
    <w:rsid w:val="00F1288C"/>
    <w:rsid w:val="00F23919"/>
    <w:rsid w:val="00F25A18"/>
    <w:rsid w:val="00F30E39"/>
    <w:rsid w:val="00F72381"/>
    <w:rsid w:val="00F7357A"/>
    <w:rsid w:val="00F8287E"/>
    <w:rsid w:val="00F849E1"/>
    <w:rsid w:val="00F86269"/>
    <w:rsid w:val="00F87CB6"/>
    <w:rsid w:val="00F9264B"/>
    <w:rsid w:val="00F9320F"/>
    <w:rsid w:val="00F9618F"/>
    <w:rsid w:val="00FA09CC"/>
    <w:rsid w:val="00FB126A"/>
    <w:rsid w:val="00FC3C02"/>
    <w:rsid w:val="00FC61CF"/>
    <w:rsid w:val="00FC660E"/>
    <w:rsid w:val="00FD2F44"/>
    <w:rsid w:val="00FD40DE"/>
    <w:rsid w:val="00FD6C6D"/>
    <w:rsid w:val="00FF4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B5BE6"/>
  <w15:chartTrackingRefBased/>
  <w15:docId w15:val="{DEFFDDC4-7BC6-4F4B-907B-7D55E06A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F9264B"/>
    <w:rPr>
      <w:rFonts w:ascii="Segoe UI" w:hAnsi="Segoe UI" w:cs="Segoe UI"/>
      <w:sz w:val="18"/>
      <w:szCs w:val="18"/>
    </w:rPr>
  </w:style>
  <w:style w:type="character" w:customStyle="1" w:styleId="BalloonTextChar">
    <w:name w:val="Balloon Text Char"/>
    <w:basedOn w:val="DefaultParagraphFont"/>
    <w:link w:val="BalloonText"/>
    <w:semiHidden/>
    <w:rsid w:val="00F9264B"/>
    <w:rPr>
      <w:rFonts w:ascii="Segoe UI" w:hAnsi="Segoe UI" w:cs="Segoe UI"/>
      <w:sz w:val="18"/>
      <w:szCs w:val="18"/>
    </w:rPr>
  </w:style>
  <w:style w:type="character" w:styleId="CommentReference">
    <w:name w:val="annotation reference"/>
    <w:basedOn w:val="DefaultParagraphFont"/>
    <w:uiPriority w:val="99"/>
    <w:semiHidden/>
    <w:unhideWhenUsed/>
    <w:rsid w:val="00F9264B"/>
    <w:rPr>
      <w:sz w:val="16"/>
      <w:szCs w:val="16"/>
    </w:rPr>
  </w:style>
  <w:style w:type="paragraph" w:styleId="CommentText">
    <w:name w:val="annotation text"/>
    <w:basedOn w:val="Normal"/>
    <w:link w:val="CommentTextChar"/>
    <w:uiPriority w:val="99"/>
    <w:unhideWhenUsed/>
    <w:rsid w:val="00F9264B"/>
    <w:rPr>
      <w:sz w:val="20"/>
    </w:rPr>
  </w:style>
  <w:style w:type="character" w:customStyle="1" w:styleId="CommentTextChar">
    <w:name w:val="Comment Text Char"/>
    <w:basedOn w:val="DefaultParagraphFont"/>
    <w:link w:val="CommentText"/>
    <w:uiPriority w:val="99"/>
    <w:rsid w:val="00F9264B"/>
    <w:rPr>
      <w:sz w:val="20"/>
    </w:rPr>
  </w:style>
  <w:style w:type="paragraph" w:styleId="CommentSubject">
    <w:name w:val="annotation subject"/>
    <w:basedOn w:val="CommentText"/>
    <w:next w:val="CommentText"/>
    <w:link w:val="CommentSubjectChar"/>
    <w:semiHidden/>
    <w:unhideWhenUsed/>
    <w:rsid w:val="00F9264B"/>
    <w:rPr>
      <w:b/>
      <w:bCs/>
    </w:rPr>
  </w:style>
  <w:style w:type="character" w:customStyle="1" w:styleId="CommentSubjectChar">
    <w:name w:val="Comment Subject Char"/>
    <w:basedOn w:val="CommentTextChar"/>
    <w:link w:val="CommentSubject"/>
    <w:semiHidden/>
    <w:rsid w:val="00F9264B"/>
    <w:rPr>
      <w:b/>
      <w:bCs/>
      <w:sz w:val="20"/>
    </w:rPr>
  </w:style>
  <w:style w:type="paragraph" w:styleId="Revision">
    <w:name w:val="Revision"/>
    <w:hidden/>
    <w:semiHidden/>
    <w:rsid w:val="00840813"/>
  </w:style>
  <w:style w:type="character" w:styleId="PlaceholderText">
    <w:name w:val="Placeholder Text"/>
    <w:basedOn w:val="DefaultParagraphFont"/>
    <w:uiPriority w:val="99"/>
    <w:rsid w:val="001D5B3E"/>
    <w:rPr>
      <w:color w:val="808080"/>
    </w:rPr>
  </w:style>
  <w:style w:type="character" w:styleId="Hyperlink">
    <w:name w:val="Hyperlink"/>
    <w:basedOn w:val="DefaultParagraphFont"/>
    <w:uiPriority w:val="99"/>
    <w:unhideWhenUsed/>
    <w:rsid w:val="00167F02"/>
    <w:rPr>
      <w:color w:val="0563C1" w:themeColor="hyperlink"/>
      <w:u w:val="single"/>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AF4938"/>
    <w:pPr>
      <w:ind w:left="720"/>
      <w:contextualSpacing/>
    </w:pPr>
  </w:style>
  <w:style w:type="character" w:styleId="FollowedHyperlink">
    <w:name w:val="FollowedHyperlink"/>
    <w:basedOn w:val="DefaultParagraphFont"/>
    <w:semiHidden/>
    <w:unhideWhenUsed/>
    <w:rsid w:val="00590322"/>
    <w:rPr>
      <w:color w:val="954F72" w:themeColor="followedHyperlink"/>
      <w:u w:val="single"/>
    </w:rPr>
  </w:style>
  <w:style w:type="paragraph" w:customStyle="1" w:styleId="normal-p">
    <w:name w:val="normal-p"/>
    <w:basedOn w:val="Normal"/>
    <w:rsid w:val="00FD40DE"/>
    <w:pPr>
      <w:spacing w:before="100" w:beforeAutospacing="1" w:after="100" w:afterAutospacing="1"/>
    </w:pPr>
    <w:rPr>
      <w:szCs w:val="24"/>
      <w:lang w:eastAsia="lt-LT"/>
    </w:rPr>
  </w:style>
  <w:style w:type="character" w:customStyle="1" w:styleId="normal-h">
    <w:name w:val="normal-h"/>
    <w:basedOn w:val="DefaultParagraphFont"/>
    <w:rsid w:val="00FD40DE"/>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6728F6"/>
  </w:style>
  <w:style w:type="paragraph" w:styleId="FootnoteText">
    <w:name w:val="footnote text"/>
    <w:basedOn w:val="Normal"/>
    <w:link w:val="FootnoteTextChar"/>
    <w:uiPriority w:val="99"/>
    <w:semiHidden/>
    <w:unhideWhenUsed/>
    <w:rsid w:val="00BB3C46"/>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BB3C46"/>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BB3C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868495465">
      <w:bodyDiv w:val="1"/>
      <w:marLeft w:val="0"/>
      <w:marRight w:val="0"/>
      <w:marTop w:val="0"/>
      <w:marBottom w:val="0"/>
      <w:divBdr>
        <w:top w:val="none" w:sz="0" w:space="0" w:color="auto"/>
        <w:left w:val="none" w:sz="0" w:space="0" w:color="auto"/>
        <w:bottom w:val="none" w:sz="0" w:space="0" w:color="auto"/>
        <w:right w:val="none" w:sz="0" w:space="0" w:color="auto"/>
      </w:divBdr>
    </w:div>
    <w:div w:id="990330209">
      <w:bodyDiv w:val="1"/>
      <w:marLeft w:val="0"/>
      <w:marRight w:val="0"/>
      <w:marTop w:val="0"/>
      <w:marBottom w:val="0"/>
      <w:divBdr>
        <w:top w:val="none" w:sz="0" w:space="0" w:color="auto"/>
        <w:left w:val="none" w:sz="0" w:space="0" w:color="auto"/>
        <w:bottom w:val="none" w:sz="0" w:space="0" w:color="auto"/>
        <w:right w:val="none" w:sz="0" w:space="0" w:color="auto"/>
      </w:divBdr>
    </w:div>
    <w:div w:id="1851410645">
      <w:bodyDiv w:val="1"/>
      <w:marLeft w:val="0"/>
      <w:marRight w:val="0"/>
      <w:marTop w:val="0"/>
      <w:marBottom w:val="0"/>
      <w:divBdr>
        <w:top w:val="none" w:sz="0" w:space="0" w:color="auto"/>
        <w:left w:val="none" w:sz="0" w:space="0" w:color="auto"/>
        <w:bottom w:val="none" w:sz="0" w:space="0" w:color="auto"/>
        <w:right w:val="none" w:sz="0" w:space="0" w:color="auto"/>
      </w:divBdr>
    </w:div>
    <w:div w:id="19718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93E4EC576248C68F08ACAA0B0C5B9A"/>
        <w:category>
          <w:name w:val="General"/>
          <w:gallery w:val="placeholder"/>
        </w:category>
        <w:types>
          <w:type w:val="bbPlcHdr"/>
        </w:types>
        <w:behaviors>
          <w:behavior w:val="content"/>
        </w:behaviors>
        <w:guid w:val="{C0B6C3C2-7751-4318-99DC-281BAFF73D4F}"/>
      </w:docPartPr>
      <w:docPartBody>
        <w:p w:rsidR="00407B83" w:rsidRDefault="00407B83" w:rsidP="00407B83">
          <w:pPr>
            <w:pStyle w:val="6393E4EC576248C68F08ACAA0B0C5B9A"/>
          </w:pPr>
          <w:r w:rsidRPr="007B1E1A">
            <w:rPr>
              <w:rFonts w:cs="Tahoma"/>
            </w:rPr>
            <w:t>Choose an item.</w:t>
          </w:r>
        </w:p>
      </w:docPartBody>
    </w:docPart>
    <w:docPart>
      <w:docPartPr>
        <w:name w:val="1CD7C3254DB74359873D0DAB660A7E2A"/>
        <w:category>
          <w:name w:val="General"/>
          <w:gallery w:val="placeholder"/>
        </w:category>
        <w:types>
          <w:type w:val="bbPlcHdr"/>
        </w:types>
        <w:behaviors>
          <w:behavior w:val="content"/>
        </w:behaviors>
        <w:guid w:val="{2015D46C-5820-4F0A-A5C6-C97B518F56B7}"/>
      </w:docPartPr>
      <w:docPartBody>
        <w:p w:rsidR="00407B83" w:rsidRDefault="00407B83" w:rsidP="00407B83">
          <w:pPr>
            <w:pStyle w:val="1CD7C3254DB74359873D0DAB660A7E2A"/>
          </w:pPr>
          <w:r w:rsidRPr="007B1E1A">
            <w:rPr>
              <w:rFonts w:cs="Tahoma"/>
            </w:rPr>
            <w:t>Choose an item.</w:t>
          </w:r>
        </w:p>
      </w:docPartBody>
    </w:docPart>
    <w:docPart>
      <w:docPartPr>
        <w:name w:val="3ADA8CFA3BEE48E9BFCCBDBEA97535F5"/>
        <w:category>
          <w:name w:val="General"/>
          <w:gallery w:val="placeholder"/>
        </w:category>
        <w:types>
          <w:type w:val="bbPlcHdr"/>
        </w:types>
        <w:behaviors>
          <w:behavior w:val="content"/>
        </w:behaviors>
        <w:guid w:val="{04071B74-723E-4242-9E4D-3E4C676A43F2}"/>
      </w:docPartPr>
      <w:docPartBody>
        <w:p w:rsidR="001D2C3F" w:rsidRDefault="00FC2A90" w:rsidP="00FC2A90">
          <w:pPr>
            <w:pStyle w:val="3ADA8CFA3BEE48E9BFCCBDBEA97535F5"/>
          </w:pPr>
          <w:r w:rsidRPr="00B61D3B">
            <w:rPr>
              <w:rStyle w:val="PlaceholderText"/>
            </w:rPr>
            <w:t>Choose an item.</w:t>
          </w:r>
        </w:p>
      </w:docPartBody>
    </w:docPart>
    <w:docPart>
      <w:docPartPr>
        <w:name w:val="04E49E1A32C449CDB165561ED63D4C10"/>
        <w:category>
          <w:name w:val="General"/>
          <w:gallery w:val="placeholder"/>
        </w:category>
        <w:types>
          <w:type w:val="bbPlcHdr"/>
        </w:types>
        <w:behaviors>
          <w:behavior w:val="content"/>
        </w:behaviors>
        <w:guid w:val="{16D80FBB-FC1A-4979-BEC2-CDAA091188FA}"/>
      </w:docPartPr>
      <w:docPartBody>
        <w:p w:rsidR="003459C9" w:rsidRDefault="003459C9" w:rsidP="003459C9">
          <w:pPr>
            <w:pStyle w:val="04E49E1A32C449CDB165561ED63D4C10"/>
          </w:pPr>
          <w:r w:rsidRPr="00B61D3B">
            <w:rPr>
              <w:rStyle w:val="PlaceholderText"/>
            </w:rPr>
            <w:t>Choose an item.</w:t>
          </w:r>
        </w:p>
      </w:docPartBody>
    </w:docPart>
    <w:docPart>
      <w:docPartPr>
        <w:name w:val="D03CD62D252F48D6B2B8F80E334B74CC"/>
        <w:category>
          <w:name w:val="General"/>
          <w:gallery w:val="placeholder"/>
        </w:category>
        <w:types>
          <w:type w:val="bbPlcHdr"/>
        </w:types>
        <w:behaviors>
          <w:behavior w:val="content"/>
        </w:behaviors>
        <w:guid w:val="{A5CDC0A6-6C15-4AB4-AA15-06587BAD7967}"/>
      </w:docPartPr>
      <w:docPartBody>
        <w:p w:rsidR="003459C9" w:rsidRDefault="003459C9" w:rsidP="003459C9">
          <w:pPr>
            <w:pStyle w:val="D03CD62D252F48D6B2B8F80E334B74CC"/>
          </w:pPr>
          <w:r w:rsidRPr="00B61D3B">
            <w:rPr>
              <w:rStyle w:val="PlaceholderText"/>
            </w:rPr>
            <w:t>Choose an item.</w:t>
          </w:r>
        </w:p>
      </w:docPartBody>
    </w:docPart>
    <w:docPart>
      <w:docPartPr>
        <w:name w:val="E7C12DC5E84741D0A20B740052167124"/>
        <w:category>
          <w:name w:val="General"/>
          <w:gallery w:val="placeholder"/>
        </w:category>
        <w:types>
          <w:type w:val="bbPlcHdr"/>
        </w:types>
        <w:behaviors>
          <w:behavior w:val="content"/>
        </w:behaviors>
        <w:guid w:val="{1850EFAE-B9E9-4FCE-8E22-7AE80C1D507D}"/>
      </w:docPartPr>
      <w:docPartBody>
        <w:p w:rsidR="003459C9" w:rsidRDefault="003459C9" w:rsidP="003459C9">
          <w:pPr>
            <w:pStyle w:val="E7C12DC5E84741D0A20B740052167124"/>
          </w:pPr>
          <w:r w:rsidRPr="00B61D3B">
            <w:rPr>
              <w:rStyle w:val="PlaceholderText"/>
            </w:rPr>
            <w:t>Choose an item.</w:t>
          </w:r>
        </w:p>
      </w:docPartBody>
    </w:docPart>
    <w:docPart>
      <w:docPartPr>
        <w:name w:val="0BA4892400F94F589474C8134010BCF5"/>
        <w:category>
          <w:name w:val="General"/>
          <w:gallery w:val="placeholder"/>
        </w:category>
        <w:types>
          <w:type w:val="bbPlcHdr"/>
        </w:types>
        <w:behaviors>
          <w:behavior w:val="content"/>
        </w:behaviors>
        <w:guid w:val="{C4824977-ECEF-4C53-AA25-F69F9EC5D09B}"/>
      </w:docPartPr>
      <w:docPartBody>
        <w:p w:rsidR="003459C9" w:rsidRDefault="003459C9" w:rsidP="003459C9">
          <w:pPr>
            <w:pStyle w:val="0BA4892400F94F589474C8134010BCF5"/>
          </w:pPr>
          <w:r w:rsidRPr="009B1D7F">
            <w:rPr>
              <w:rFonts w:cs="Tahoma"/>
            </w:rPr>
            <w:t>Choose an item.</w:t>
          </w:r>
        </w:p>
      </w:docPartBody>
    </w:docPart>
    <w:docPart>
      <w:docPartPr>
        <w:name w:val="C8D84936A6CD41DDAFEC781B3A1B6C36"/>
        <w:category>
          <w:name w:val="General"/>
          <w:gallery w:val="placeholder"/>
        </w:category>
        <w:types>
          <w:type w:val="bbPlcHdr"/>
        </w:types>
        <w:behaviors>
          <w:behavior w:val="content"/>
        </w:behaviors>
        <w:guid w:val="{597F026D-BF8E-4296-8AA3-CD2D78924F7B}"/>
      </w:docPartPr>
      <w:docPartBody>
        <w:p w:rsidR="003459C9" w:rsidRDefault="003459C9" w:rsidP="003459C9">
          <w:pPr>
            <w:pStyle w:val="C8D84936A6CD41DDAFEC781B3A1B6C36"/>
          </w:pPr>
          <w:r w:rsidRPr="00B61D3B">
            <w:rPr>
              <w:rStyle w:val="PlaceholderText"/>
            </w:rPr>
            <w:t>Choose an item.</w:t>
          </w:r>
        </w:p>
      </w:docPartBody>
    </w:docPart>
    <w:docPart>
      <w:docPartPr>
        <w:name w:val="22F0EF1A518140E3A6F60676E7F03940"/>
        <w:category>
          <w:name w:val="General"/>
          <w:gallery w:val="placeholder"/>
        </w:category>
        <w:types>
          <w:type w:val="bbPlcHdr"/>
        </w:types>
        <w:behaviors>
          <w:behavior w:val="content"/>
        </w:behaviors>
        <w:guid w:val="{BB5FBEF8-7E6C-4107-93F5-7BF1C734A7B1}"/>
      </w:docPartPr>
      <w:docPartBody>
        <w:p w:rsidR="003459C9" w:rsidRDefault="003459C9" w:rsidP="003459C9">
          <w:pPr>
            <w:pStyle w:val="22F0EF1A518140E3A6F60676E7F03940"/>
          </w:pPr>
          <w:r w:rsidRPr="00B61D3B">
            <w:rPr>
              <w:rStyle w:val="PlaceholderText"/>
            </w:rPr>
            <w:t>Choose an item.</w:t>
          </w:r>
        </w:p>
      </w:docPartBody>
    </w:docPart>
    <w:docPart>
      <w:docPartPr>
        <w:name w:val="E7DB5379076346DAABCB9DAEE5607EE7"/>
        <w:category>
          <w:name w:val="General"/>
          <w:gallery w:val="placeholder"/>
        </w:category>
        <w:types>
          <w:type w:val="bbPlcHdr"/>
        </w:types>
        <w:behaviors>
          <w:behavior w:val="content"/>
        </w:behaviors>
        <w:guid w:val="{1EFDB144-AC1E-4284-B05F-BD55CE7DA1D0}"/>
      </w:docPartPr>
      <w:docPartBody>
        <w:p w:rsidR="003459C9" w:rsidRDefault="003459C9" w:rsidP="003459C9">
          <w:pPr>
            <w:pStyle w:val="E7DB5379076346DAABCB9DAEE5607EE7"/>
          </w:pPr>
          <w:r w:rsidRPr="00B61D3B">
            <w:rPr>
              <w:rStyle w:val="PlaceholderText"/>
            </w:rPr>
            <w:t>Choose an item.</w:t>
          </w:r>
        </w:p>
      </w:docPartBody>
    </w:docPart>
    <w:docPart>
      <w:docPartPr>
        <w:name w:val="ED601AD0FF9E4C39A3E30CEB7CB75057"/>
        <w:category>
          <w:name w:val="General"/>
          <w:gallery w:val="placeholder"/>
        </w:category>
        <w:types>
          <w:type w:val="bbPlcHdr"/>
        </w:types>
        <w:behaviors>
          <w:behavior w:val="content"/>
        </w:behaviors>
        <w:guid w:val="{3B7DC5F4-2505-4533-928A-34E27200264C}"/>
      </w:docPartPr>
      <w:docPartBody>
        <w:p w:rsidR="003459C9" w:rsidRDefault="003459C9" w:rsidP="003459C9">
          <w:pPr>
            <w:pStyle w:val="ED601AD0FF9E4C39A3E30CEB7CB75057"/>
          </w:pPr>
          <w:r w:rsidRPr="00B61D3B">
            <w:rPr>
              <w:rStyle w:val="PlaceholderText"/>
            </w:rPr>
            <w:t>Choose an item.</w:t>
          </w:r>
        </w:p>
      </w:docPartBody>
    </w:docPart>
    <w:docPart>
      <w:docPartPr>
        <w:name w:val="25964198C36C4E3AB87CE4D500CF2310"/>
        <w:category>
          <w:name w:val="General"/>
          <w:gallery w:val="placeholder"/>
        </w:category>
        <w:types>
          <w:type w:val="bbPlcHdr"/>
        </w:types>
        <w:behaviors>
          <w:behavior w:val="content"/>
        </w:behaviors>
        <w:guid w:val="{F5B0980D-74FA-4A0D-89BB-E7AA2C8D0811}"/>
      </w:docPartPr>
      <w:docPartBody>
        <w:p w:rsidR="003459C9" w:rsidRDefault="003459C9" w:rsidP="003459C9">
          <w:pPr>
            <w:pStyle w:val="25964198C36C4E3AB87CE4D500CF2310"/>
          </w:pPr>
          <w:r w:rsidRPr="00B61D3B">
            <w:rPr>
              <w:rStyle w:val="PlaceholderText"/>
            </w:rPr>
            <w:t>Choose an item.</w:t>
          </w:r>
        </w:p>
      </w:docPartBody>
    </w:docPart>
    <w:docPart>
      <w:docPartPr>
        <w:name w:val="E6EDBEA7B569458FAEC47E18286BDBD9"/>
        <w:category>
          <w:name w:val="General"/>
          <w:gallery w:val="placeholder"/>
        </w:category>
        <w:types>
          <w:type w:val="bbPlcHdr"/>
        </w:types>
        <w:behaviors>
          <w:behavior w:val="content"/>
        </w:behaviors>
        <w:guid w:val="{C2D53345-43AC-42DD-B574-77E1A2852E9B}"/>
      </w:docPartPr>
      <w:docPartBody>
        <w:p w:rsidR="003459C9" w:rsidRDefault="003459C9" w:rsidP="003459C9">
          <w:pPr>
            <w:pStyle w:val="E6EDBEA7B569458FAEC47E18286BDBD9"/>
          </w:pPr>
          <w:r w:rsidRPr="00B61D3B">
            <w:rPr>
              <w:rStyle w:val="PlaceholderText"/>
            </w:rPr>
            <w:t>Choose an item.</w:t>
          </w:r>
        </w:p>
      </w:docPartBody>
    </w:docPart>
    <w:docPart>
      <w:docPartPr>
        <w:name w:val="E2C1C019629542849AE6C222164E885B"/>
        <w:category>
          <w:name w:val="General"/>
          <w:gallery w:val="placeholder"/>
        </w:category>
        <w:types>
          <w:type w:val="bbPlcHdr"/>
        </w:types>
        <w:behaviors>
          <w:behavior w:val="content"/>
        </w:behaviors>
        <w:guid w:val="{3E18C542-C22C-4345-8E03-C33D9A3919F2}"/>
      </w:docPartPr>
      <w:docPartBody>
        <w:p w:rsidR="003459C9" w:rsidRDefault="003459C9" w:rsidP="003459C9">
          <w:pPr>
            <w:pStyle w:val="E2C1C019629542849AE6C222164E885B"/>
          </w:pPr>
          <w:r w:rsidRPr="00B61D3B">
            <w:rPr>
              <w:rStyle w:val="PlaceholderText"/>
            </w:rPr>
            <w:t>Choose an item.</w:t>
          </w:r>
        </w:p>
      </w:docPartBody>
    </w:docPart>
    <w:docPart>
      <w:docPartPr>
        <w:name w:val="AEDF922B8EA2430B8ABE0EDB55676862"/>
        <w:category>
          <w:name w:val="General"/>
          <w:gallery w:val="placeholder"/>
        </w:category>
        <w:types>
          <w:type w:val="bbPlcHdr"/>
        </w:types>
        <w:behaviors>
          <w:behavior w:val="content"/>
        </w:behaviors>
        <w:guid w:val="{1ADB3D4A-555D-4823-900F-2A40D886E19B}"/>
      </w:docPartPr>
      <w:docPartBody>
        <w:p w:rsidR="003459C9" w:rsidRDefault="003459C9" w:rsidP="003459C9">
          <w:pPr>
            <w:pStyle w:val="AEDF922B8EA2430B8ABE0EDB55676862"/>
          </w:pPr>
          <w:r w:rsidRPr="00322527">
            <w:rPr>
              <w:rStyle w:val="PlaceholderText"/>
              <w:color w:val="000000" w:themeColor="text1"/>
            </w:rPr>
            <w:t>Choose an item.</w:t>
          </w:r>
        </w:p>
      </w:docPartBody>
    </w:docPart>
    <w:docPart>
      <w:docPartPr>
        <w:name w:val="047D86BC78DA41DEB6867A12E95BDCBC"/>
        <w:category>
          <w:name w:val="General"/>
          <w:gallery w:val="placeholder"/>
        </w:category>
        <w:types>
          <w:type w:val="bbPlcHdr"/>
        </w:types>
        <w:behaviors>
          <w:behavior w:val="content"/>
        </w:behaviors>
        <w:guid w:val="{CEF9AA60-F26E-454B-B43C-EFF6EA65F71D}"/>
      </w:docPartPr>
      <w:docPartBody>
        <w:p w:rsidR="003459C9" w:rsidRDefault="003459C9" w:rsidP="003459C9">
          <w:pPr>
            <w:pStyle w:val="047D86BC78DA41DEB6867A12E95BDCBC"/>
          </w:pPr>
          <w:r w:rsidRPr="00B61D3B">
            <w:rPr>
              <w:rStyle w:val="PlaceholderText"/>
            </w:rPr>
            <w:t>Choose an item.</w:t>
          </w:r>
        </w:p>
      </w:docPartBody>
    </w:docPart>
    <w:docPart>
      <w:docPartPr>
        <w:name w:val="24B2FA03D5054A08BF9C94EDA7924AD1"/>
        <w:category>
          <w:name w:val="General"/>
          <w:gallery w:val="placeholder"/>
        </w:category>
        <w:types>
          <w:type w:val="bbPlcHdr"/>
        </w:types>
        <w:behaviors>
          <w:behavior w:val="content"/>
        </w:behaviors>
        <w:guid w:val="{74995500-ED79-4759-9DA1-FA0652F06AB3}"/>
      </w:docPartPr>
      <w:docPartBody>
        <w:p w:rsidR="003459C9" w:rsidRDefault="003459C9" w:rsidP="003459C9">
          <w:pPr>
            <w:pStyle w:val="24B2FA03D5054A08BF9C94EDA7924AD1"/>
          </w:pPr>
          <w:r w:rsidRPr="00B61D3B">
            <w:rPr>
              <w:rStyle w:val="PlaceholderText"/>
            </w:rPr>
            <w:t>Choose an item.</w:t>
          </w:r>
        </w:p>
      </w:docPartBody>
    </w:docPart>
    <w:docPart>
      <w:docPartPr>
        <w:name w:val="EA286DC64D2C47D7BF25B5B20A9C99D1"/>
        <w:category>
          <w:name w:val="General"/>
          <w:gallery w:val="placeholder"/>
        </w:category>
        <w:types>
          <w:type w:val="bbPlcHdr"/>
        </w:types>
        <w:behaviors>
          <w:behavior w:val="content"/>
        </w:behaviors>
        <w:guid w:val="{8502393D-EA35-424B-8023-AB61E21A5658}"/>
      </w:docPartPr>
      <w:docPartBody>
        <w:p w:rsidR="003459C9" w:rsidRDefault="003459C9" w:rsidP="003459C9">
          <w:pPr>
            <w:pStyle w:val="EA286DC64D2C47D7BF25B5B20A9C99D1"/>
          </w:pPr>
          <w:r w:rsidRPr="00B61D3B">
            <w:rPr>
              <w:rStyle w:val="PlaceholderText"/>
            </w:rPr>
            <w:t>Choose an item.</w:t>
          </w:r>
        </w:p>
      </w:docPartBody>
    </w:docPart>
    <w:docPart>
      <w:docPartPr>
        <w:name w:val="9BEEE9D876E945F0AC6999BD0EAC38FF"/>
        <w:category>
          <w:name w:val="General"/>
          <w:gallery w:val="placeholder"/>
        </w:category>
        <w:types>
          <w:type w:val="bbPlcHdr"/>
        </w:types>
        <w:behaviors>
          <w:behavior w:val="content"/>
        </w:behaviors>
        <w:guid w:val="{31BEDF7D-6293-4B70-8C99-285592B7B681}"/>
      </w:docPartPr>
      <w:docPartBody>
        <w:p w:rsidR="003459C9" w:rsidRDefault="003459C9" w:rsidP="003459C9">
          <w:pPr>
            <w:pStyle w:val="9BEEE9D876E945F0AC6999BD0EAC38FF"/>
          </w:pPr>
          <w:r w:rsidRPr="00B61D3B">
            <w:rPr>
              <w:rStyle w:val="PlaceholderText"/>
            </w:rPr>
            <w:t>Choose an item.</w:t>
          </w:r>
        </w:p>
      </w:docPartBody>
    </w:docPart>
    <w:docPart>
      <w:docPartPr>
        <w:name w:val="4071F56F32474CD98286FEB8CF03AF17"/>
        <w:category>
          <w:name w:val="General"/>
          <w:gallery w:val="placeholder"/>
        </w:category>
        <w:types>
          <w:type w:val="bbPlcHdr"/>
        </w:types>
        <w:behaviors>
          <w:behavior w:val="content"/>
        </w:behaviors>
        <w:guid w:val="{95329869-C1C3-4C94-83AB-E7634076954D}"/>
      </w:docPartPr>
      <w:docPartBody>
        <w:p w:rsidR="003459C9" w:rsidRDefault="003459C9" w:rsidP="003459C9">
          <w:pPr>
            <w:pStyle w:val="4071F56F32474CD98286FEB8CF03AF17"/>
          </w:pPr>
          <w:r w:rsidRPr="00B61D3B">
            <w:rPr>
              <w:rStyle w:val="PlaceholderText"/>
            </w:rPr>
            <w:t>Choose an item.</w:t>
          </w:r>
        </w:p>
      </w:docPartBody>
    </w:docPart>
    <w:docPart>
      <w:docPartPr>
        <w:name w:val="FD6022E902584D70B6A25A837ED504BE"/>
        <w:category>
          <w:name w:val="General"/>
          <w:gallery w:val="placeholder"/>
        </w:category>
        <w:types>
          <w:type w:val="bbPlcHdr"/>
        </w:types>
        <w:behaviors>
          <w:behavior w:val="content"/>
        </w:behaviors>
        <w:guid w:val="{65537E86-2C62-4B24-8874-F9ED5326393E}"/>
      </w:docPartPr>
      <w:docPartBody>
        <w:p w:rsidR="003459C9" w:rsidRDefault="003459C9" w:rsidP="003459C9">
          <w:pPr>
            <w:pStyle w:val="FD6022E902584D70B6A25A837ED504BE"/>
          </w:pPr>
          <w:r w:rsidRPr="007B1E1A">
            <w:rPr>
              <w:rFonts w:cs="Tahoma"/>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B83"/>
    <w:rsid w:val="00000999"/>
    <w:rsid w:val="00003562"/>
    <w:rsid w:val="000245D6"/>
    <w:rsid w:val="00052690"/>
    <w:rsid w:val="00081CC3"/>
    <w:rsid w:val="000B5DFC"/>
    <w:rsid w:val="000C5C01"/>
    <w:rsid w:val="000F219B"/>
    <w:rsid w:val="00166425"/>
    <w:rsid w:val="001B182E"/>
    <w:rsid w:val="001D2C3F"/>
    <w:rsid w:val="00230104"/>
    <w:rsid w:val="00234775"/>
    <w:rsid w:val="003428C6"/>
    <w:rsid w:val="003459C9"/>
    <w:rsid w:val="003C3966"/>
    <w:rsid w:val="003C4361"/>
    <w:rsid w:val="003E22CA"/>
    <w:rsid w:val="00407B83"/>
    <w:rsid w:val="00443F96"/>
    <w:rsid w:val="00484B4A"/>
    <w:rsid w:val="004B08F7"/>
    <w:rsid w:val="004D50F3"/>
    <w:rsid w:val="004F2548"/>
    <w:rsid w:val="00543CAC"/>
    <w:rsid w:val="00551CD7"/>
    <w:rsid w:val="005855E2"/>
    <w:rsid w:val="00592CAC"/>
    <w:rsid w:val="0065260C"/>
    <w:rsid w:val="006A20C4"/>
    <w:rsid w:val="006C3CF2"/>
    <w:rsid w:val="006E35B2"/>
    <w:rsid w:val="007633F5"/>
    <w:rsid w:val="007E782D"/>
    <w:rsid w:val="00814B96"/>
    <w:rsid w:val="00831158"/>
    <w:rsid w:val="00851F3A"/>
    <w:rsid w:val="008F3E39"/>
    <w:rsid w:val="009E1BF5"/>
    <w:rsid w:val="00A17542"/>
    <w:rsid w:val="00A57ABE"/>
    <w:rsid w:val="00A819CC"/>
    <w:rsid w:val="00B53B28"/>
    <w:rsid w:val="00B741D4"/>
    <w:rsid w:val="00C0056C"/>
    <w:rsid w:val="00C04668"/>
    <w:rsid w:val="00C4246E"/>
    <w:rsid w:val="00C86FE7"/>
    <w:rsid w:val="00D219C0"/>
    <w:rsid w:val="00DB0D57"/>
    <w:rsid w:val="00E0159C"/>
    <w:rsid w:val="00E07D4B"/>
    <w:rsid w:val="00E23CB7"/>
    <w:rsid w:val="00E90602"/>
    <w:rsid w:val="00EF6499"/>
    <w:rsid w:val="00F43866"/>
    <w:rsid w:val="00FB126A"/>
    <w:rsid w:val="00FC2A90"/>
    <w:rsid w:val="00FF42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93E4EC576248C68F08ACAA0B0C5B9A">
    <w:name w:val="6393E4EC576248C68F08ACAA0B0C5B9A"/>
    <w:rsid w:val="00407B83"/>
  </w:style>
  <w:style w:type="paragraph" w:customStyle="1" w:styleId="1CD7C3254DB74359873D0DAB660A7E2A">
    <w:name w:val="1CD7C3254DB74359873D0DAB660A7E2A"/>
    <w:rsid w:val="00407B83"/>
  </w:style>
  <w:style w:type="character" w:styleId="PlaceholderText">
    <w:name w:val="Placeholder Text"/>
    <w:basedOn w:val="DefaultParagraphFont"/>
    <w:uiPriority w:val="99"/>
    <w:rsid w:val="003459C9"/>
    <w:rPr>
      <w:rFonts w:cs="Times New Roman"/>
      <w:color w:val="808080"/>
    </w:rPr>
  </w:style>
  <w:style w:type="paragraph" w:customStyle="1" w:styleId="3ADA8CFA3BEE48E9BFCCBDBEA97535F5">
    <w:name w:val="3ADA8CFA3BEE48E9BFCCBDBEA97535F5"/>
    <w:rsid w:val="00FC2A90"/>
    <w:pPr>
      <w:spacing w:line="278" w:lineRule="auto"/>
    </w:pPr>
    <w:rPr>
      <w:kern w:val="2"/>
      <w:sz w:val="24"/>
      <w:szCs w:val="24"/>
      <w14:ligatures w14:val="standardContextual"/>
    </w:rPr>
  </w:style>
  <w:style w:type="paragraph" w:customStyle="1" w:styleId="04E49E1A32C449CDB165561ED63D4C10">
    <w:name w:val="04E49E1A32C449CDB165561ED63D4C10"/>
    <w:rsid w:val="003459C9"/>
  </w:style>
  <w:style w:type="paragraph" w:customStyle="1" w:styleId="D03CD62D252F48D6B2B8F80E334B74CC">
    <w:name w:val="D03CD62D252F48D6B2B8F80E334B74CC"/>
    <w:rsid w:val="003459C9"/>
  </w:style>
  <w:style w:type="paragraph" w:customStyle="1" w:styleId="E7C12DC5E84741D0A20B740052167124">
    <w:name w:val="E7C12DC5E84741D0A20B740052167124"/>
    <w:rsid w:val="003459C9"/>
  </w:style>
  <w:style w:type="paragraph" w:customStyle="1" w:styleId="0BA4892400F94F589474C8134010BCF5">
    <w:name w:val="0BA4892400F94F589474C8134010BCF5"/>
    <w:rsid w:val="003459C9"/>
  </w:style>
  <w:style w:type="paragraph" w:customStyle="1" w:styleId="C8D84936A6CD41DDAFEC781B3A1B6C36">
    <w:name w:val="C8D84936A6CD41DDAFEC781B3A1B6C36"/>
    <w:rsid w:val="003459C9"/>
  </w:style>
  <w:style w:type="paragraph" w:customStyle="1" w:styleId="22F0EF1A518140E3A6F60676E7F03940">
    <w:name w:val="22F0EF1A518140E3A6F60676E7F03940"/>
    <w:rsid w:val="003459C9"/>
  </w:style>
  <w:style w:type="paragraph" w:customStyle="1" w:styleId="E7DB5379076346DAABCB9DAEE5607EE7">
    <w:name w:val="E7DB5379076346DAABCB9DAEE5607EE7"/>
    <w:rsid w:val="003459C9"/>
  </w:style>
  <w:style w:type="paragraph" w:customStyle="1" w:styleId="ED601AD0FF9E4C39A3E30CEB7CB75057">
    <w:name w:val="ED601AD0FF9E4C39A3E30CEB7CB75057"/>
    <w:rsid w:val="003459C9"/>
  </w:style>
  <w:style w:type="paragraph" w:customStyle="1" w:styleId="25964198C36C4E3AB87CE4D500CF2310">
    <w:name w:val="25964198C36C4E3AB87CE4D500CF2310"/>
    <w:rsid w:val="003459C9"/>
  </w:style>
  <w:style w:type="paragraph" w:customStyle="1" w:styleId="E6EDBEA7B569458FAEC47E18286BDBD9">
    <w:name w:val="E6EDBEA7B569458FAEC47E18286BDBD9"/>
    <w:rsid w:val="003459C9"/>
  </w:style>
  <w:style w:type="paragraph" w:customStyle="1" w:styleId="E2C1C019629542849AE6C222164E885B">
    <w:name w:val="E2C1C019629542849AE6C222164E885B"/>
    <w:rsid w:val="003459C9"/>
  </w:style>
  <w:style w:type="paragraph" w:customStyle="1" w:styleId="AEDF922B8EA2430B8ABE0EDB55676862">
    <w:name w:val="AEDF922B8EA2430B8ABE0EDB55676862"/>
    <w:rsid w:val="003459C9"/>
  </w:style>
  <w:style w:type="paragraph" w:customStyle="1" w:styleId="047D86BC78DA41DEB6867A12E95BDCBC">
    <w:name w:val="047D86BC78DA41DEB6867A12E95BDCBC"/>
    <w:rsid w:val="003459C9"/>
  </w:style>
  <w:style w:type="paragraph" w:customStyle="1" w:styleId="24B2FA03D5054A08BF9C94EDA7924AD1">
    <w:name w:val="24B2FA03D5054A08BF9C94EDA7924AD1"/>
    <w:rsid w:val="003459C9"/>
  </w:style>
  <w:style w:type="paragraph" w:customStyle="1" w:styleId="EA286DC64D2C47D7BF25B5B20A9C99D1">
    <w:name w:val="EA286DC64D2C47D7BF25B5B20A9C99D1"/>
    <w:rsid w:val="003459C9"/>
  </w:style>
  <w:style w:type="paragraph" w:customStyle="1" w:styleId="9BEEE9D876E945F0AC6999BD0EAC38FF">
    <w:name w:val="9BEEE9D876E945F0AC6999BD0EAC38FF"/>
    <w:rsid w:val="003459C9"/>
  </w:style>
  <w:style w:type="paragraph" w:customStyle="1" w:styleId="4071F56F32474CD98286FEB8CF03AF17">
    <w:name w:val="4071F56F32474CD98286FEB8CF03AF17"/>
    <w:rsid w:val="003459C9"/>
  </w:style>
  <w:style w:type="paragraph" w:customStyle="1" w:styleId="FD6022E902584D70B6A25A837ED504BE">
    <w:name w:val="FD6022E902584D70B6A25A837ED504BE"/>
    <w:rsid w:val="003459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c80983f-386d-4d9c-bbcb-c567ec19f66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8C4331347B874448B0C60B6F5A2E8C2" ma:contentTypeVersion="15" ma:contentTypeDescription="Create a new document." ma:contentTypeScope="" ma:versionID="0be1a74bafedf725909a1120f1f2cb02">
  <xsd:schema xmlns:xsd="http://www.w3.org/2001/XMLSchema" xmlns:xs="http://www.w3.org/2001/XMLSchema" xmlns:p="http://schemas.microsoft.com/office/2006/metadata/properties" xmlns:ns3="d45a57fe-bf3f-44e9-b96f-cb313cfdbe1d" xmlns:ns4="ec80983f-386d-4d9c-bbcb-c567ec19f66b" targetNamespace="http://schemas.microsoft.com/office/2006/metadata/properties" ma:root="true" ma:fieldsID="32d63b2687f0d203baf9b3c06c073d71" ns3:_="" ns4:_="">
    <xsd:import namespace="d45a57fe-bf3f-44e9-b96f-cb313cfdbe1d"/>
    <xsd:import namespace="ec80983f-386d-4d9c-bbcb-c567ec19f66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ObjectDetectorVersions" minOccurs="0"/>
                <xsd:element ref="ns4:MediaServiceOCR"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57fe-bf3f-44e9-b96f-cb313cfdbe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80983f-386d-4d9c-bbcb-c567ec19f66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ec80983f-386d-4d9c-bbcb-c567ec19f66b"/>
  </ds:schemaRefs>
</ds:datastoreItem>
</file>

<file path=customXml/itemProps3.xml><?xml version="1.0" encoding="utf-8"?>
<ds:datastoreItem xmlns:ds="http://schemas.openxmlformats.org/officeDocument/2006/customXml" ds:itemID="{BF9BB7C3-4B98-4B9E-B98A-0B71521250AE}">
  <ds:schemaRefs>
    <ds:schemaRef ds:uri="http://schemas.openxmlformats.org/officeDocument/2006/bibliography"/>
  </ds:schemaRefs>
</ds:datastoreItem>
</file>

<file path=customXml/itemProps4.xml><?xml version="1.0" encoding="utf-8"?>
<ds:datastoreItem xmlns:ds="http://schemas.openxmlformats.org/officeDocument/2006/customXml" ds:itemID="{42F01F63-3DAD-4BCF-865A-D3E3C6829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57fe-bf3f-44e9-b96f-cb313cfdbe1d"/>
    <ds:schemaRef ds:uri="ec80983f-386d-4d9c-bbcb-c567ec19f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12</Pages>
  <Words>15848</Words>
  <Characters>9034</Characters>
  <Application>Microsoft Office Word</Application>
  <DocSecurity>8</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24833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Rima Račkauskienė</cp:lastModifiedBy>
  <cp:revision>7</cp:revision>
  <dcterms:created xsi:type="dcterms:W3CDTF">2024-12-03T09:41:00Z</dcterms:created>
  <dcterms:modified xsi:type="dcterms:W3CDTF">2024-12-05T13:47:00Z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0x01010028C4331347B874448B0C60B6F5A2E8C2</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2024-02-22T08:31:37Z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0426615a-5226-4f05-9735-1e5cf6236970</vt:lpwstr>
  </property>
  <property fmtid="{D5CDD505-2E9C-101B-9397-08002B2CF9AE}" pid="10" name="MSIP_Label_179ca552-b207-4d72-8d58-818aee87ca18_ContentBits">
    <vt:lpwstr>0</vt:lpwstr>
  </property>
</Properties>
</file>